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16653CF4"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Dátum:</w:t>
      </w:r>
      <w:r w:rsidR="00F751EA">
        <w:rPr>
          <w:rFonts w:ascii="Verdana" w:hAnsi="Verdana"/>
          <w:sz w:val="16"/>
          <w:szCs w:val="16"/>
          <w:lang w:val="sk-SK" w:eastAsia="cs-CZ"/>
        </w:rPr>
        <w:t xml:space="preserve"> </w:t>
      </w:r>
      <w:del w:id="0" w:author="Miruška Hrabčáková" w:date="2018-02-06T10:35:00Z">
        <w:r w:rsidR="00DC079C" w:rsidDel="00445ABA">
          <w:rPr>
            <w:rFonts w:ascii="Verdana" w:hAnsi="Verdana"/>
            <w:sz w:val="16"/>
            <w:szCs w:val="16"/>
            <w:lang w:val="sk-SK" w:eastAsia="cs-CZ"/>
          </w:rPr>
          <w:delText>28</w:delText>
        </w:r>
      </w:del>
      <w:ins w:id="1" w:author="Miruška Hrabčáková" w:date="2018-02-06T10:35:00Z">
        <w:r w:rsidR="00445ABA">
          <w:rPr>
            <w:rFonts w:ascii="Verdana" w:hAnsi="Verdana"/>
            <w:sz w:val="16"/>
            <w:szCs w:val="16"/>
            <w:lang w:val="sk-SK" w:eastAsia="cs-CZ"/>
          </w:rPr>
          <w:t>06</w:t>
        </w:r>
      </w:ins>
      <w:r w:rsidR="00B67260" w:rsidRPr="00F74B24">
        <w:rPr>
          <w:rFonts w:ascii="Verdana" w:hAnsi="Verdana"/>
          <w:sz w:val="16"/>
          <w:szCs w:val="16"/>
          <w:lang w:val="sk-SK" w:eastAsia="cs-CZ"/>
        </w:rPr>
        <w:t xml:space="preserve">. </w:t>
      </w:r>
      <w:del w:id="2" w:author="Miruška Hrabčáková" w:date="2018-02-06T10:35:00Z">
        <w:r w:rsidR="00DC079C" w:rsidDel="00445ABA">
          <w:rPr>
            <w:rFonts w:ascii="Verdana" w:hAnsi="Verdana"/>
            <w:sz w:val="16"/>
            <w:szCs w:val="16"/>
            <w:lang w:val="sk-SK" w:eastAsia="cs-CZ"/>
          </w:rPr>
          <w:delText>11</w:delText>
        </w:r>
      </w:del>
      <w:ins w:id="3" w:author="Miruška Hrabčáková" w:date="2018-02-06T10:35:00Z">
        <w:r w:rsidR="00445ABA">
          <w:rPr>
            <w:rFonts w:ascii="Verdana" w:hAnsi="Verdana"/>
            <w:sz w:val="16"/>
            <w:szCs w:val="16"/>
            <w:lang w:val="sk-SK" w:eastAsia="cs-CZ"/>
          </w:rPr>
          <w:t>02</w:t>
        </w:r>
      </w:ins>
      <w:r w:rsidR="00397ECA" w:rsidRPr="00F74B24">
        <w:rPr>
          <w:rFonts w:ascii="Verdana" w:hAnsi="Verdana"/>
          <w:sz w:val="16"/>
          <w:szCs w:val="16"/>
          <w:lang w:val="sk-SK" w:eastAsia="cs-CZ"/>
        </w:rPr>
        <w:t>. 201</w:t>
      </w:r>
      <w:del w:id="4" w:author="Miruška Hrabčáková" w:date="2018-02-06T10:35:00Z">
        <w:r w:rsidR="00F74B24" w:rsidDel="00445ABA">
          <w:rPr>
            <w:rFonts w:ascii="Verdana" w:hAnsi="Verdana"/>
            <w:sz w:val="16"/>
            <w:szCs w:val="16"/>
            <w:lang w:val="sk-SK" w:eastAsia="cs-CZ"/>
          </w:rPr>
          <w:delText>7</w:delText>
        </w:r>
      </w:del>
      <w:ins w:id="5" w:author="Miruška Hrabčáková" w:date="2018-02-06T10:35:00Z">
        <w:r w:rsidR="00445ABA">
          <w:rPr>
            <w:rFonts w:ascii="Verdana" w:hAnsi="Verdana"/>
            <w:sz w:val="16"/>
            <w:szCs w:val="16"/>
            <w:lang w:val="sk-SK" w:eastAsia="cs-CZ"/>
          </w:rPr>
          <w:t>8</w:t>
        </w:r>
      </w:ins>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33AC08C4"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del w:id="6" w:author="Miruška Hrabčáková" w:date="2018-02-06T10:35:00Z">
        <w:r w:rsidR="00DC079C" w:rsidDel="00445ABA">
          <w:rPr>
            <w:rFonts w:ascii="Verdana" w:hAnsi="Verdana"/>
            <w:sz w:val="16"/>
            <w:szCs w:val="16"/>
            <w:lang w:val="sk-SK" w:eastAsia="cs-CZ"/>
          </w:rPr>
          <w:delText>28</w:delText>
        </w:r>
      </w:del>
      <w:ins w:id="7" w:author="Miruška Hrabčáková" w:date="2018-02-06T10:35:00Z">
        <w:r w:rsidR="00445ABA">
          <w:rPr>
            <w:rFonts w:ascii="Verdana" w:hAnsi="Verdana"/>
            <w:sz w:val="16"/>
            <w:szCs w:val="16"/>
            <w:lang w:val="sk-SK" w:eastAsia="cs-CZ"/>
          </w:rPr>
          <w:t>06</w:t>
        </w:r>
      </w:ins>
      <w:r w:rsidR="00B67260" w:rsidRPr="00F74B24">
        <w:rPr>
          <w:rFonts w:ascii="Verdana" w:hAnsi="Verdana"/>
          <w:sz w:val="16"/>
          <w:szCs w:val="16"/>
          <w:lang w:val="sk-SK" w:eastAsia="cs-CZ"/>
        </w:rPr>
        <w:t xml:space="preserve">. </w:t>
      </w:r>
      <w:ins w:id="8" w:author="Miruška Hrabčáková" w:date="2018-02-06T10:35:00Z">
        <w:r w:rsidR="00445ABA">
          <w:rPr>
            <w:rFonts w:ascii="Verdana" w:hAnsi="Verdana"/>
            <w:sz w:val="16"/>
            <w:szCs w:val="16"/>
            <w:lang w:val="sk-SK" w:eastAsia="cs-CZ"/>
          </w:rPr>
          <w:t>02</w:t>
        </w:r>
      </w:ins>
      <w:del w:id="9" w:author="Miruška Hrabčáková" w:date="2018-02-06T10:35:00Z">
        <w:r w:rsidR="00DC079C" w:rsidDel="00445ABA">
          <w:rPr>
            <w:rFonts w:ascii="Verdana" w:hAnsi="Verdana"/>
            <w:sz w:val="16"/>
            <w:szCs w:val="16"/>
            <w:lang w:val="sk-SK" w:eastAsia="cs-CZ"/>
          </w:rPr>
          <w:delText>11</w:delText>
        </w:r>
      </w:del>
      <w:r w:rsidR="00B67260" w:rsidRPr="00F74B24">
        <w:rPr>
          <w:rFonts w:ascii="Verdana" w:hAnsi="Verdana"/>
          <w:sz w:val="16"/>
          <w:szCs w:val="16"/>
          <w:lang w:val="sk-SK" w:eastAsia="cs-CZ"/>
        </w:rPr>
        <w:t>. 201</w:t>
      </w:r>
      <w:del w:id="10" w:author="Miruška Hrabčáková" w:date="2018-02-06T10:35:00Z">
        <w:r w:rsidR="00F74B24" w:rsidDel="00445ABA">
          <w:rPr>
            <w:rFonts w:ascii="Verdana" w:hAnsi="Verdana"/>
            <w:sz w:val="16"/>
            <w:szCs w:val="16"/>
            <w:lang w:val="sk-SK" w:eastAsia="cs-CZ"/>
          </w:rPr>
          <w:delText>7</w:delText>
        </w:r>
      </w:del>
      <w:ins w:id="11" w:author="Miruška Hrabčáková" w:date="2018-02-06T10:35:00Z">
        <w:r w:rsidR="00445ABA">
          <w:rPr>
            <w:rFonts w:ascii="Verdana" w:hAnsi="Verdana"/>
            <w:sz w:val="16"/>
            <w:szCs w:val="16"/>
            <w:lang w:val="sk-SK" w:eastAsia="cs-CZ"/>
          </w:rPr>
          <w:t>8</w:t>
        </w:r>
      </w:ins>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Adela Danišková</w:t>
      </w:r>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1FCFBB23"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del w:id="12" w:author="Miruška Hrabčáková" w:date="2018-02-06T10:35:00Z">
        <w:r w:rsidR="00DC079C" w:rsidDel="00445ABA">
          <w:rPr>
            <w:rFonts w:ascii="Verdana" w:hAnsi="Verdana"/>
            <w:sz w:val="16"/>
            <w:szCs w:val="16"/>
            <w:lang w:val="sk-SK" w:eastAsia="cs-CZ"/>
          </w:rPr>
          <w:delText>28</w:delText>
        </w:r>
      </w:del>
      <w:ins w:id="13" w:author="Miruška Hrabčáková" w:date="2018-02-06T10:35:00Z">
        <w:r w:rsidR="00445ABA">
          <w:rPr>
            <w:rFonts w:ascii="Verdana" w:hAnsi="Verdana"/>
            <w:sz w:val="16"/>
            <w:szCs w:val="16"/>
            <w:lang w:val="sk-SK" w:eastAsia="cs-CZ"/>
          </w:rPr>
          <w:t>06</w:t>
        </w:r>
      </w:ins>
      <w:r w:rsidR="00B67260" w:rsidRPr="00F74B24">
        <w:rPr>
          <w:rFonts w:ascii="Verdana" w:hAnsi="Verdana"/>
          <w:sz w:val="16"/>
          <w:szCs w:val="16"/>
          <w:lang w:val="sk-SK" w:eastAsia="cs-CZ"/>
        </w:rPr>
        <w:t xml:space="preserve">. </w:t>
      </w:r>
      <w:del w:id="14" w:author="Miruška Hrabčáková" w:date="2018-02-06T10:35:00Z">
        <w:r w:rsidR="00DC079C" w:rsidDel="00445ABA">
          <w:rPr>
            <w:rFonts w:ascii="Verdana" w:hAnsi="Verdana"/>
            <w:sz w:val="16"/>
            <w:szCs w:val="16"/>
            <w:lang w:val="sk-SK" w:eastAsia="cs-CZ"/>
          </w:rPr>
          <w:delText>11</w:delText>
        </w:r>
      </w:del>
      <w:ins w:id="15" w:author="Miruška Hrabčáková" w:date="2018-02-06T10:35:00Z">
        <w:r w:rsidR="00445ABA">
          <w:rPr>
            <w:rFonts w:ascii="Verdana" w:hAnsi="Verdana"/>
            <w:sz w:val="16"/>
            <w:szCs w:val="16"/>
            <w:lang w:val="sk-SK" w:eastAsia="cs-CZ"/>
          </w:rPr>
          <w:t>02</w:t>
        </w:r>
      </w:ins>
      <w:r w:rsidR="00B67260" w:rsidRPr="00F74B24">
        <w:rPr>
          <w:rFonts w:ascii="Verdana" w:hAnsi="Verdana"/>
          <w:sz w:val="16"/>
          <w:szCs w:val="16"/>
          <w:lang w:val="sk-SK" w:eastAsia="cs-CZ"/>
        </w:rPr>
        <w:t>. 201</w:t>
      </w:r>
      <w:del w:id="16" w:author="Miruška Hrabčáková" w:date="2018-02-06T10:35:00Z">
        <w:r w:rsidR="00F74B24" w:rsidDel="00445ABA">
          <w:rPr>
            <w:rFonts w:ascii="Verdana" w:hAnsi="Verdana"/>
            <w:sz w:val="16"/>
            <w:szCs w:val="16"/>
            <w:lang w:val="sk-SK" w:eastAsia="cs-CZ"/>
          </w:rPr>
          <w:delText>7</w:delText>
        </w:r>
      </w:del>
      <w:ins w:id="17" w:author="Miruška Hrabčáková" w:date="2018-02-06T10:35:00Z">
        <w:r w:rsidR="00445ABA">
          <w:rPr>
            <w:rFonts w:ascii="Verdana" w:hAnsi="Verdana"/>
            <w:sz w:val="16"/>
            <w:szCs w:val="16"/>
            <w:lang w:val="sk-SK" w:eastAsia="cs-CZ"/>
          </w:rPr>
          <w:t>8</w:t>
        </w:r>
      </w:ins>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4E4ED6AE"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del w:id="18" w:author="Miruška Hrabčáková" w:date="2018-02-06T10:35:00Z">
        <w:r w:rsidR="003530CD" w:rsidDel="00445ABA">
          <w:rPr>
            <w:rFonts w:ascii="Verdana" w:hAnsi="Verdana"/>
            <w:sz w:val="16"/>
            <w:szCs w:val="16"/>
            <w:lang w:val="sk-SK" w:eastAsia="cs-CZ"/>
          </w:rPr>
          <w:delText>3.</w:delText>
        </w:r>
        <w:r w:rsidR="00DC079C" w:rsidDel="00445ABA">
          <w:rPr>
            <w:rFonts w:ascii="Verdana" w:hAnsi="Verdana"/>
            <w:sz w:val="16"/>
            <w:szCs w:val="16"/>
            <w:lang w:val="sk-SK" w:eastAsia="cs-CZ"/>
          </w:rPr>
          <w:delText>3</w:delText>
        </w:r>
      </w:del>
      <w:ins w:id="19" w:author="Miruška Hrabčáková" w:date="2018-02-06T10:35:00Z">
        <w:r w:rsidR="00445ABA">
          <w:rPr>
            <w:rFonts w:ascii="Verdana" w:hAnsi="Verdana"/>
            <w:sz w:val="16"/>
            <w:szCs w:val="16"/>
            <w:lang w:val="sk-SK" w:eastAsia="cs-CZ"/>
          </w:rPr>
          <w:t>4.0</w:t>
        </w:r>
      </w:ins>
      <w:r w:rsidRPr="00874735">
        <w:rPr>
          <w:rFonts w:ascii="Verdana" w:hAnsi="Verdana"/>
          <w:sz w:val="16"/>
          <w:szCs w:val="16"/>
          <w:lang w:val="sk-SK" w:eastAsia="cs-CZ"/>
        </w:rPr>
        <w:t xml:space="preserve">; platnosť od: </w:t>
      </w:r>
      <w:del w:id="20" w:author="Miruška Hrabčáková" w:date="2018-02-06T10:36:00Z">
        <w:r w:rsidR="00DC079C" w:rsidDel="00445ABA">
          <w:rPr>
            <w:rFonts w:ascii="Verdana" w:hAnsi="Verdana"/>
            <w:sz w:val="16"/>
            <w:szCs w:val="16"/>
            <w:lang w:val="sk-SK" w:eastAsia="cs-CZ"/>
          </w:rPr>
          <w:delText>28</w:delText>
        </w:r>
      </w:del>
      <w:ins w:id="21" w:author="Miruška Hrabčáková" w:date="2018-02-06T10:36:00Z">
        <w:r w:rsidR="00445ABA">
          <w:rPr>
            <w:rFonts w:ascii="Verdana" w:hAnsi="Verdana"/>
            <w:sz w:val="16"/>
            <w:szCs w:val="16"/>
            <w:lang w:val="sk-SK" w:eastAsia="cs-CZ"/>
          </w:rPr>
          <w:t>06</w:t>
        </w:r>
      </w:ins>
      <w:r w:rsidR="00B67260" w:rsidRPr="00F74B24">
        <w:rPr>
          <w:rFonts w:ascii="Verdana" w:hAnsi="Verdana"/>
          <w:sz w:val="16"/>
          <w:szCs w:val="16"/>
          <w:lang w:val="sk-SK" w:eastAsia="cs-CZ"/>
        </w:rPr>
        <w:t xml:space="preserve">. </w:t>
      </w:r>
      <w:del w:id="22" w:author="Miruška Hrabčáková" w:date="2018-02-06T10:36:00Z">
        <w:r w:rsidR="00DC079C" w:rsidDel="00445ABA">
          <w:rPr>
            <w:rFonts w:ascii="Verdana" w:hAnsi="Verdana"/>
            <w:sz w:val="16"/>
            <w:szCs w:val="16"/>
            <w:lang w:val="sk-SK" w:eastAsia="cs-CZ"/>
          </w:rPr>
          <w:delText>11</w:delText>
        </w:r>
      </w:del>
      <w:ins w:id="23" w:author="Miruška Hrabčáková" w:date="2018-02-06T10:36:00Z">
        <w:r w:rsidR="00445ABA">
          <w:rPr>
            <w:rFonts w:ascii="Verdana" w:hAnsi="Verdana"/>
            <w:sz w:val="16"/>
            <w:szCs w:val="16"/>
            <w:lang w:val="sk-SK" w:eastAsia="cs-CZ"/>
          </w:rPr>
          <w:t>02</w:t>
        </w:r>
      </w:ins>
      <w:r w:rsidR="00B67260" w:rsidRPr="00F74B24">
        <w:rPr>
          <w:rFonts w:ascii="Verdana" w:hAnsi="Verdana"/>
          <w:sz w:val="16"/>
          <w:szCs w:val="16"/>
          <w:lang w:val="sk-SK" w:eastAsia="cs-CZ"/>
        </w:rPr>
        <w:t>. 201</w:t>
      </w:r>
      <w:del w:id="24" w:author="Miruška Hrabčáková" w:date="2018-02-06T10:36:00Z">
        <w:r w:rsidR="00F74B24" w:rsidDel="00445ABA">
          <w:rPr>
            <w:rFonts w:ascii="Verdana" w:hAnsi="Verdana"/>
            <w:sz w:val="16"/>
            <w:szCs w:val="16"/>
            <w:lang w:val="sk-SK" w:eastAsia="cs-CZ"/>
          </w:rPr>
          <w:delText>7</w:delText>
        </w:r>
      </w:del>
      <w:ins w:id="25" w:author="Miruška Hrabčáková" w:date="2018-02-06T10:36:00Z">
        <w:r w:rsidR="00445ABA">
          <w:rPr>
            <w:rFonts w:ascii="Verdana" w:hAnsi="Verdana"/>
            <w:sz w:val="16"/>
            <w:szCs w:val="16"/>
            <w:lang w:val="sk-SK" w:eastAsia="cs-CZ"/>
          </w:rPr>
          <w:t>8</w:t>
        </w:r>
      </w:ins>
      <w:r w:rsidRPr="00F74B24">
        <w:rPr>
          <w:rFonts w:ascii="Verdana" w:hAnsi="Verdana"/>
          <w:sz w:val="16"/>
          <w:szCs w:val="16"/>
          <w:lang w:val="sk-SK" w:eastAsia="cs-CZ"/>
        </w:rPr>
        <w:t xml:space="preserve">, účinnosť od: </w:t>
      </w:r>
      <w:del w:id="26" w:author="Miruška Hrabčáková" w:date="2018-02-06T10:36:00Z">
        <w:r w:rsidR="00DC079C" w:rsidDel="00445ABA">
          <w:rPr>
            <w:rFonts w:ascii="Verdana" w:hAnsi="Verdana"/>
            <w:sz w:val="16"/>
            <w:szCs w:val="16"/>
            <w:lang w:val="sk-SK" w:eastAsia="cs-CZ"/>
          </w:rPr>
          <w:delText>28</w:delText>
        </w:r>
      </w:del>
      <w:ins w:id="27" w:author="Miruška Hrabčáková" w:date="2018-02-06T10:36:00Z">
        <w:r w:rsidR="00445ABA">
          <w:rPr>
            <w:rFonts w:ascii="Verdana" w:hAnsi="Verdana"/>
            <w:sz w:val="16"/>
            <w:szCs w:val="16"/>
            <w:lang w:val="sk-SK" w:eastAsia="cs-CZ"/>
          </w:rPr>
          <w:t>06</w:t>
        </w:r>
      </w:ins>
      <w:r w:rsidR="00B13656" w:rsidRPr="00F74B24">
        <w:rPr>
          <w:rFonts w:ascii="Verdana" w:hAnsi="Verdana"/>
          <w:sz w:val="16"/>
          <w:szCs w:val="16"/>
          <w:lang w:val="sk-SK" w:eastAsia="cs-CZ"/>
        </w:rPr>
        <w:t xml:space="preserve">. </w:t>
      </w:r>
      <w:del w:id="28" w:author="Miruška Hrabčáková" w:date="2018-02-06T10:36:00Z">
        <w:r w:rsidR="00DC079C" w:rsidDel="00445ABA">
          <w:rPr>
            <w:rFonts w:ascii="Verdana" w:hAnsi="Verdana"/>
            <w:sz w:val="16"/>
            <w:szCs w:val="16"/>
            <w:lang w:val="sk-SK" w:eastAsia="cs-CZ"/>
          </w:rPr>
          <w:delText>11</w:delText>
        </w:r>
      </w:del>
      <w:ins w:id="29" w:author="Miruška Hrabčáková" w:date="2018-02-06T10:36:00Z">
        <w:r w:rsidR="00445ABA">
          <w:rPr>
            <w:rFonts w:ascii="Verdana" w:hAnsi="Verdana"/>
            <w:sz w:val="16"/>
            <w:szCs w:val="16"/>
            <w:lang w:val="sk-SK" w:eastAsia="cs-CZ"/>
          </w:rPr>
          <w:t>02</w:t>
        </w:r>
      </w:ins>
      <w:r w:rsidR="00B13656" w:rsidRPr="00F74B24">
        <w:rPr>
          <w:rFonts w:ascii="Verdana" w:hAnsi="Verdana"/>
          <w:sz w:val="16"/>
          <w:szCs w:val="16"/>
          <w:lang w:val="sk-SK" w:eastAsia="cs-CZ"/>
        </w:rPr>
        <w:t>. 201</w:t>
      </w:r>
      <w:del w:id="30" w:author="Miruška Hrabčáková" w:date="2018-02-06T10:36:00Z">
        <w:r w:rsidR="00F74B24" w:rsidDel="00445ABA">
          <w:rPr>
            <w:rFonts w:ascii="Verdana" w:hAnsi="Verdana"/>
            <w:sz w:val="16"/>
            <w:szCs w:val="16"/>
            <w:lang w:val="sk-SK" w:eastAsia="cs-CZ"/>
          </w:rPr>
          <w:delText>7</w:delText>
        </w:r>
      </w:del>
      <w:ins w:id="31" w:author="Miruška Hrabčáková" w:date="2018-02-06T10:36:00Z">
        <w:r w:rsidR="00445ABA">
          <w:rPr>
            <w:rFonts w:ascii="Verdana" w:hAnsi="Verdana"/>
            <w:sz w:val="16"/>
            <w:szCs w:val="16"/>
            <w:lang w:val="sk-SK" w:eastAsia="cs-CZ"/>
          </w:rPr>
          <w:t>8</w:t>
        </w:r>
      </w:ins>
      <w:bookmarkStart w:id="32" w:name="_GoBack"/>
      <w:bookmarkEnd w:id="32"/>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FE4FCE"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4C16B0">
              <w:rPr>
                <w:webHidden/>
                <w:sz w:val="17"/>
                <w:szCs w:val="17"/>
              </w:rPr>
              <w:t>5</w:t>
            </w:r>
            <w:r w:rsidR="00FA7A4F" w:rsidRPr="00D37D01">
              <w:rPr>
                <w:webHidden/>
                <w:sz w:val="17"/>
                <w:szCs w:val="17"/>
              </w:rPr>
              <w:fldChar w:fldCharType="end"/>
            </w:r>
          </w:hyperlink>
        </w:p>
        <w:p w14:paraId="0CE9047A" w14:textId="77777777" w:rsidR="00FA7A4F" w:rsidRPr="00D37D01" w:rsidRDefault="00FE4FCE"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4C16B0">
              <w:rPr>
                <w:webHidden/>
                <w:sz w:val="17"/>
                <w:szCs w:val="17"/>
              </w:rPr>
              <w:t>5</w:t>
            </w:r>
            <w:r w:rsidR="00FA7A4F" w:rsidRPr="00D37D01">
              <w:rPr>
                <w:webHidden/>
                <w:sz w:val="17"/>
                <w:szCs w:val="17"/>
              </w:rPr>
              <w:fldChar w:fldCharType="end"/>
            </w:r>
          </w:hyperlink>
        </w:p>
        <w:p w14:paraId="625D85AC" w14:textId="77777777" w:rsidR="00FA7A4F" w:rsidRPr="00D37D01" w:rsidRDefault="00FE4FCE"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4C16B0">
              <w:rPr>
                <w:webHidden/>
                <w:sz w:val="17"/>
                <w:szCs w:val="17"/>
              </w:rPr>
              <w:t>6</w:t>
            </w:r>
            <w:r w:rsidR="00FA7A4F" w:rsidRPr="00D37D01">
              <w:rPr>
                <w:webHidden/>
                <w:sz w:val="17"/>
                <w:szCs w:val="17"/>
              </w:rPr>
              <w:fldChar w:fldCharType="end"/>
            </w:r>
          </w:hyperlink>
        </w:p>
        <w:p w14:paraId="38DE1105" w14:textId="169A25D0" w:rsidR="00FA7A4F" w:rsidRPr="00D37D01" w:rsidRDefault="00FE4FCE"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4C16B0">
              <w:rPr>
                <w:webHidden/>
                <w:sz w:val="17"/>
                <w:szCs w:val="17"/>
              </w:rPr>
              <w:t>14</w:t>
            </w:r>
            <w:r w:rsidR="00FA7A4F" w:rsidRPr="00D37D01">
              <w:rPr>
                <w:webHidden/>
                <w:sz w:val="17"/>
                <w:szCs w:val="17"/>
              </w:rPr>
              <w:fldChar w:fldCharType="end"/>
            </w:r>
          </w:hyperlink>
        </w:p>
        <w:p w14:paraId="3A3FB81F" w14:textId="32A9647F" w:rsidR="00FA7A4F" w:rsidRPr="00D37D01" w:rsidRDefault="00FE4FCE"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4C16B0">
              <w:rPr>
                <w:webHidden/>
                <w:sz w:val="17"/>
                <w:szCs w:val="17"/>
              </w:rPr>
              <w:t>15</w:t>
            </w:r>
            <w:r w:rsidR="00FA7A4F" w:rsidRPr="00D37D01">
              <w:rPr>
                <w:webHidden/>
                <w:sz w:val="17"/>
                <w:szCs w:val="17"/>
              </w:rPr>
              <w:fldChar w:fldCharType="end"/>
            </w:r>
          </w:hyperlink>
        </w:p>
        <w:p w14:paraId="398745CB" w14:textId="77777777" w:rsidR="00FA7A4F" w:rsidRPr="00D37D01" w:rsidRDefault="00FE4FCE"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FE4FCE"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FE4FCE">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FE4FCE"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70FB8AAF" w14:textId="77777777" w:rsidR="00FA7A4F" w:rsidRPr="00D37D01" w:rsidRDefault="00FE4FCE"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7D0450AF" w14:textId="77777777" w:rsidR="00FA7A4F" w:rsidRPr="00D37D01" w:rsidRDefault="00FE4FCE"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2998462F" w14:textId="77777777" w:rsidR="00FA7A4F" w:rsidRPr="00D37D01" w:rsidRDefault="00FE4FCE"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51C92F3F" w14:textId="27811E00" w:rsidR="00FA7A4F" w:rsidRPr="00D37D01" w:rsidRDefault="00FE4FCE"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24</w:t>
            </w:r>
            <w:r w:rsidR="00FA7A4F" w:rsidRPr="00D37D01">
              <w:rPr>
                <w:noProof/>
                <w:webHidden/>
                <w:sz w:val="17"/>
                <w:szCs w:val="17"/>
              </w:rPr>
              <w:fldChar w:fldCharType="end"/>
            </w:r>
          </w:hyperlink>
        </w:p>
        <w:p w14:paraId="2E266A3D" w14:textId="368CD8C6" w:rsidR="00FA7A4F" w:rsidRPr="00D37D01" w:rsidRDefault="00FE4FCE"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FE4FCE"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26</w:t>
            </w:r>
            <w:r w:rsidR="00FA7A4F" w:rsidRPr="00D37D01">
              <w:rPr>
                <w:noProof/>
                <w:webHidden/>
                <w:sz w:val="17"/>
                <w:szCs w:val="17"/>
              </w:rPr>
              <w:fldChar w:fldCharType="end"/>
            </w:r>
          </w:hyperlink>
        </w:p>
        <w:p w14:paraId="64DB89A7" w14:textId="1F68B2E1" w:rsidR="00FA7A4F" w:rsidRPr="00D37D01" w:rsidRDefault="00FE4FCE"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26</w:t>
            </w:r>
            <w:r w:rsidR="00FA7A4F" w:rsidRPr="00D37D01">
              <w:rPr>
                <w:noProof/>
                <w:webHidden/>
                <w:sz w:val="17"/>
                <w:szCs w:val="17"/>
              </w:rPr>
              <w:fldChar w:fldCharType="end"/>
            </w:r>
          </w:hyperlink>
        </w:p>
        <w:p w14:paraId="553CB218" w14:textId="7B45C116" w:rsidR="00FA7A4F" w:rsidRPr="00D37D01" w:rsidRDefault="00FE4FCE"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27</w:t>
            </w:r>
            <w:r w:rsidR="00FA7A4F" w:rsidRPr="00D37D01">
              <w:rPr>
                <w:noProof/>
                <w:webHidden/>
                <w:sz w:val="17"/>
                <w:szCs w:val="17"/>
              </w:rPr>
              <w:fldChar w:fldCharType="end"/>
            </w:r>
          </w:hyperlink>
        </w:p>
        <w:p w14:paraId="1489282D" w14:textId="0EA32327" w:rsidR="00FA7A4F" w:rsidRPr="00D37D01" w:rsidRDefault="00FE4FCE"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27</w:t>
            </w:r>
            <w:r w:rsidR="00FA7A4F" w:rsidRPr="00D37D01">
              <w:rPr>
                <w:noProof/>
                <w:webHidden/>
                <w:sz w:val="17"/>
                <w:szCs w:val="17"/>
              </w:rPr>
              <w:fldChar w:fldCharType="end"/>
            </w:r>
          </w:hyperlink>
        </w:p>
        <w:p w14:paraId="6CD6F793" w14:textId="223C03EA" w:rsidR="00FA7A4F" w:rsidRPr="00D37D01" w:rsidRDefault="00FE4FCE"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4C16B0">
              <w:rPr>
                <w:webHidden/>
                <w:sz w:val="17"/>
                <w:szCs w:val="17"/>
              </w:rPr>
              <w:t>28</w:t>
            </w:r>
            <w:r w:rsidR="00FA7A4F" w:rsidRPr="00D37D01">
              <w:rPr>
                <w:webHidden/>
                <w:sz w:val="17"/>
                <w:szCs w:val="17"/>
              </w:rPr>
              <w:fldChar w:fldCharType="end"/>
            </w:r>
          </w:hyperlink>
        </w:p>
        <w:p w14:paraId="0DE4A935" w14:textId="2388589A" w:rsidR="00FA7A4F" w:rsidRPr="00D37D01" w:rsidRDefault="00FE4FCE"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4C16B0">
              <w:rPr>
                <w:webHidden/>
                <w:sz w:val="17"/>
                <w:szCs w:val="17"/>
              </w:rPr>
              <w:t>28</w:t>
            </w:r>
            <w:r w:rsidR="00FA7A4F" w:rsidRPr="00D37D01">
              <w:rPr>
                <w:webHidden/>
                <w:sz w:val="17"/>
                <w:szCs w:val="17"/>
              </w:rPr>
              <w:fldChar w:fldCharType="end"/>
            </w:r>
          </w:hyperlink>
        </w:p>
        <w:p w14:paraId="183C11D3" w14:textId="02876BF3" w:rsidR="00FA7A4F" w:rsidRPr="00D37D01" w:rsidRDefault="00FE4FCE"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53848EA3" w14:textId="204507FF" w:rsidR="00FA7A4F" w:rsidRPr="00D37D01" w:rsidRDefault="00FE4FCE"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1F60EBE4" w14:textId="40BBBFB9" w:rsidR="00FA7A4F" w:rsidRPr="00D37D01" w:rsidRDefault="00FE4FCE"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64465A26" w14:textId="7DB6E363" w:rsidR="00FA7A4F" w:rsidRPr="00D37D01" w:rsidRDefault="00FE4FCE"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29</w:t>
            </w:r>
            <w:r w:rsidR="00FA7A4F" w:rsidRPr="00D37D01">
              <w:rPr>
                <w:noProof/>
                <w:webHidden/>
                <w:sz w:val="17"/>
                <w:szCs w:val="17"/>
              </w:rPr>
              <w:fldChar w:fldCharType="end"/>
            </w:r>
          </w:hyperlink>
        </w:p>
        <w:p w14:paraId="79FD5937" w14:textId="781B37F1" w:rsidR="00FA7A4F" w:rsidRPr="00D37D01" w:rsidRDefault="00FE4FCE"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07548506" w14:textId="6BA77D0B" w:rsidR="00FA7A4F" w:rsidRPr="00D37D01" w:rsidRDefault="00FE4FCE"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FE4FCE"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4C16B0">
              <w:rPr>
                <w:webHidden/>
                <w:sz w:val="17"/>
                <w:szCs w:val="17"/>
              </w:rPr>
              <w:t>30</w:t>
            </w:r>
            <w:r w:rsidR="00FA7A4F" w:rsidRPr="00D37D01">
              <w:rPr>
                <w:webHidden/>
                <w:sz w:val="17"/>
                <w:szCs w:val="17"/>
              </w:rPr>
              <w:fldChar w:fldCharType="end"/>
            </w:r>
          </w:hyperlink>
        </w:p>
        <w:p w14:paraId="5900622E" w14:textId="0D3C649F" w:rsidR="00FA7A4F" w:rsidRPr="00D37D01" w:rsidRDefault="00FE4FCE"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FE4FCE"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2AD200BC" w14:textId="2A999999" w:rsidR="00FA7A4F" w:rsidRPr="00D37D01" w:rsidRDefault="00FE4FCE"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557304F0" w14:textId="473E0B7E" w:rsidR="00FA7A4F" w:rsidRPr="00D37D01" w:rsidRDefault="00FE4FCE"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31</w:t>
            </w:r>
            <w:r w:rsidR="00FA7A4F" w:rsidRPr="00D37D01">
              <w:rPr>
                <w:noProof/>
                <w:webHidden/>
                <w:sz w:val="17"/>
                <w:szCs w:val="17"/>
              </w:rPr>
              <w:fldChar w:fldCharType="end"/>
            </w:r>
          </w:hyperlink>
        </w:p>
        <w:p w14:paraId="38914075" w14:textId="324BACD4" w:rsidR="00FA7A4F" w:rsidRPr="00D37D01" w:rsidRDefault="00FE4FCE"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32</w:t>
            </w:r>
            <w:r w:rsidR="00FA7A4F" w:rsidRPr="00D37D01">
              <w:rPr>
                <w:noProof/>
                <w:webHidden/>
                <w:sz w:val="17"/>
                <w:szCs w:val="17"/>
              </w:rPr>
              <w:fldChar w:fldCharType="end"/>
            </w:r>
          </w:hyperlink>
        </w:p>
        <w:p w14:paraId="3762971B" w14:textId="1C320281" w:rsidR="00FA7A4F" w:rsidRPr="00D37D01" w:rsidRDefault="00FE4FCE">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37</w:t>
            </w:r>
            <w:r w:rsidR="00FA7A4F" w:rsidRPr="00D37D01">
              <w:rPr>
                <w:b w:val="0"/>
                <w:noProof/>
                <w:webHidden/>
                <w:sz w:val="17"/>
                <w:szCs w:val="17"/>
              </w:rPr>
              <w:fldChar w:fldCharType="end"/>
            </w:r>
          </w:hyperlink>
        </w:p>
        <w:p w14:paraId="5C4BAF0A" w14:textId="4596DF43" w:rsidR="00FA7A4F" w:rsidRPr="00D37D01" w:rsidRDefault="00FE4FCE"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4C16B0">
              <w:rPr>
                <w:webHidden/>
                <w:sz w:val="17"/>
                <w:szCs w:val="17"/>
              </w:rPr>
              <w:t>37</w:t>
            </w:r>
            <w:r w:rsidR="00FA7A4F" w:rsidRPr="00D37D01">
              <w:rPr>
                <w:webHidden/>
                <w:sz w:val="17"/>
                <w:szCs w:val="17"/>
              </w:rPr>
              <w:fldChar w:fldCharType="end"/>
            </w:r>
          </w:hyperlink>
        </w:p>
        <w:p w14:paraId="5E86F05E" w14:textId="47FFE35B" w:rsidR="00FA7A4F" w:rsidRPr="00D37D01" w:rsidRDefault="00FE4FCE"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38</w:t>
            </w:r>
            <w:r w:rsidR="00FA7A4F" w:rsidRPr="00D37D01">
              <w:rPr>
                <w:noProof/>
                <w:webHidden/>
                <w:sz w:val="17"/>
                <w:szCs w:val="17"/>
              </w:rPr>
              <w:fldChar w:fldCharType="end"/>
            </w:r>
          </w:hyperlink>
        </w:p>
        <w:p w14:paraId="79C028E7" w14:textId="3EC207FB" w:rsidR="00FA7A4F" w:rsidRPr="00D37D01" w:rsidRDefault="00FE4FCE"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4C16B0">
              <w:rPr>
                <w:webHidden/>
                <w:sz w:val="17"/>
                <w:szCs w:val="17"/>
              </w:rPr>
              <w:t>39</w:t>
            </w:r>
            <w:r w:rsidR="00FA7A4F" w:rsidRPr="00D37D01">
              <w:rPr>
                <w:webHidden/>
                <w:sz w:val="17"/>
                <w:szCs w:val="17"/>
              </w:rPr>
              <w:fldChar w:fldCharType="end"/>
            </w:r>
          </w:hyperlink>
        </w:p>
        <w:p w14:paraId="5BEE0F31" w14:textId="34B8ED91" w:rsidR="00FA7A4F" w:rsidRPr="00D37D01" w:rsidRDefault="00FE4FCE"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43</w:t>
            </w:r>
            <w:r w:rsidR="00FA7A4F" w:rsidRPr="00D37D01">
              <w:rPr>
                <w:noProof/>
                <w:webHidden/>
                <w:sz w:val="17"/>
                <w:szCs w:val="17"/>
              </w:rPr>
              <w:fldChar w:fldCharType="end"/>
            </w:r>
          </w:hyperlink>
        </w:p>
        <w:p w14:paraId="56C9AC95" w14:textId="357EB529" w:rsidR="00FA7A4F" w:rsidRPr="00D37D01" w:rsidRDefault="00FE4FCE"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4C16B0">
              <w:rPr>
                <w:webHidden/>
                <w:sz w:val="17"/>
                <w:szCs w:val="17"/>
              </w:rPr>
              <w:t>67</w:t>
            </w:r>
            <w:r w:rsidR="00FA7A4F" w:rsidRPr="00D37D01">
              <w:rPr>
                <w:webHidden/>
                <w:sz w:val="17"/>
                <w:szCs w:val="17"/>
              </w:rPr>
              <w:fldChar w:fldCharType="end"/>
            </w:r>
          </w:hyperlink>
        </w:p>
        <w:p w14:paraId="11EEAB8B" w14:textId="58F8A56F" w:rsidR="00FA7A4F" w:rsidRPr="00D37D01" w:rsidRDefault="00FE4FCE"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68</w:t>
            </w:r>
            <w:r w:rsidR="00FA7A4F" w:rsidRPr="00D37D01">
              <w:rPr>
                <w:noProof/>
                <w:webHidden/>
                <w:sz w:val="17"/>
                <w:szCs w:val="17"/>
              </w:rPr>
              <w:fldChar w:fldCharType="end"/>
            </w:r>
          </w:hyperlink>
        </w:p>
        <w:p w14:paraId="0C37BE0E" w14:textId="55EF6E5C" w:rsidR="00FA7A4F" w:rsidRPr="00D37D01" w:rsidRDefault="00FE4FCE"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69</w:t>
            </w:r>
            <w:r w:rsidR="00FA7A4F" w:rsidRPr="00D37D01">
              <w:rPr>
                <w:noProof/>
                <w:webHidden/>
                <w:sz w:val="17"/>
                <w:szCs w:val="17"/>
              </w:rPr>
              <w:fldChar w:fldCharType="end"/>
            </w:r>
          </w:hyperlink>
        </w:p>
        <w:p w14:paraId="5182C84C" w14:textId="5D69B3DC" w:rsidR="00FA7A4F" w:rsidRPr="00D37D01" w:rsidRDefault="00FE4FCE">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72</w:t>
            </w:r>
            <w:r w:rsidR="00FA7A4F" w:rsidRPr="00D37D01">
              <w:rPr>
                <w:b w:val="0"/>
                <w:noProof/>
                <w:webHidden/>
                <w:sz w:val="17"/>
                <w:szCs w:val="17"/>
              </w:rPr>
              <w:fldChar w:fldCharType="end"/>
            </w:r>
          </w:hyperlink>
        </w:p>
        <w:p w14:paraId="214AE1B4" w14:textId="3B25E31A" w:rsidR="00FA7A4F" w:rsidRPr="00D37D01" w:rsidRDefault="00FE4FCE"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4C16B0">
              <w:rPr>
                <w:webHidden/>
                <w:sz w:val="17"/>
                <w:szCs w:val="17"/>
              </w:rPr>
              <w:t>72</w:t>
            </w:r>
            <w:r w:rsidR="00FA7A4F" w:rsidRPr="00D37D01">
              <w:rPr>
                <w:webHidden/>
                <w:sz w:val="17"/>
                <w:szCs w:val="17"/>
              </w:rPr>
              <w:fldChar w:fldCharType="end"/>
            </w:r>
          </w:hyperlink>
        </w:p>
        <w:p w14:paraId="50C184EA" w14:textId="378630AA" w:rsidR="00FA7A4F" w:rsidRPr="00D37D01" w:rsidRDefault="00FE4FCE"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4C16B0">
              <w:rPr>
                <w:webHidden/>
                <w:sz w:val="17"/>
                <w:szCs w:val="17"/>
              </w:rPr>
              <w:t>72</w:t>
            </w:r>
            <w:r w:rsidR="00FA7A4F" w:rsidRPr="00D37D01">
              <w:rPr>
                <w:webHidden/>
                <w:sz w:val="17"/>
                <w:szCs w:val="17"/>
              </w:rPr>
              <w:fldChar w:fldCharType="end"/>
            </w:r>
          </w:hyperlink>
        </w:p>
        <w:p w14:paraId="2B14ECA3" w14:textId="3205C9E4" w:rsidR="00FA7A4F" w:rsidRPr="00D37D01" w:rsidRDefault="00FE4FCE"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4C16B0">
              <w:rPr>
                <w:webHidden/>
                <w:sz w:val="17"/>
                <w:szCs w:val="17"/>
              </w:rPr>
              <w:t>73</w:t>
            </w:r>
            <w:r w:rsidR="00FA7A4F" w:rsidRPr="00D37D01">
              <w:rPr>
                <w:webHidden/>
                <w:sz w:val="17"/>
                <w:szCs w:val="17"/>
              </w:rPr>
              <w:fldChar w:fldCharType="end"/>
            </w:r>
          </w:hyperlink>
        </w:p>
        <w:p w14:paraId="5CC6E4B5" w14:textId="231F0B65" w:rsidR="00FA7A4F" w:rsidRPr="00D37D01" w:rsidRDefault="00FE4FCE"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4C16B0">
              <w:rPr>
                <w:webHidden/>
                <w:sz w:val="17"/>
                <w:szCs w:val="17"/>
              </w:rPr>
              <w:t>74</w:t>
            </w:r>
            <w:r w:rsidR="00FA7A4F" w:rsidRPr="00D37D01">
              <w:rPr>
                <w:webHidden/>
                <w:sz w:val="17"/>
                <w:szCs w:val="17"/>
              </w:rPr>
              <w:fldChar w:fldCharType="end"/>
            </w:r>
          </w:hyperlink>
        </w:p>
        <w:p w14:paraId="5540D622" w14:textId="7904D3D1" w:rsidR="00FA7A4F" w:rsidRPr="00D37D01" w:rsidRDefault="00FE4FCE"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75</w:t>
            </w:r>
            <w:r w:rsidR="00FA7A4F" w:rsidRPr="00D37D01">
              <w:rPr>
                <w:noProof/>
                <w:webHidden/>
                <w:sz w:val="17"/>
                <w:szCs w:val="17"/>
              </w:rPr>
              <w:fldChar w:fldCharType="end"/>
            </w:r>
          </w:hyperlink>
        </w:p>
        <w:p w14:paraId="3363C326" w14:textId="493EE69F" w:rsidR="00FA7A4F" w:rsidRPr="00D37D01" w:rsidRDefault="00FE4FCE"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75</w:t>
            </w:r>
            <w:r w:rsidR="00FA7A4F" w:rsidRPr="00D37D01">
              <w:rPr>
                <w:noProof/>
                <w:webHidden/>
                <w:sz w:val="17"/>
                <w:szCs w:val="17"/>
              </w:rPr>
              <w:fldChar w:fldCharType="end"/>
            </w:r>
          </w:hyperlink>
        </w:p>
        <w:p w14:paraId="154258C2" w14:textId="0D22389B" w:rsidR="00FA7A4F" w:rsidRPr="00D37D01" w:rsidRDefault="00FE4FCE"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76</w:t>
            </w:r>
            <w:r w:rsidR="00FA7A4F" w:rsidRPr="00D37D01">
              <w:rPr>
                <w:noProof/>
                <w:webHidden/>
                <w:sz w:val="17"/>
                <w:szCs w:val="17"/>
              </w:rPr>
              <w:fldChar w:fldCharType="end"/>
            </w:r>
          </w:hyperlink>
        </w:p>
        <w:p w14:paraId="2D53B6B0" w14:textId="74E259CA" w:rsidR="00FA7A4F" w:rsidRPr="00D37D01" w:rsidRDefault="00FE4FCE">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77</w:t>
            </w:r>
            <w:r w:rsidR="00FA7A4F" w:rsidRPr="00D37D01">
              <w:rPr>
                <w:b w:val="0"/>
                <w:noProof/>
                <w:webHidden/>
                <w:sz w:val="17"/>
                <w:szCs w:val="17"/>
              </w:rPr>
              <w:fldChar w:fldCharType="end"/>
            </w:r>
          </w:hyperlink>
        </w:p>
        <w:p w14:paraId="7F9437DB" w14:textId="2A9B7F2A" w:rsidR="00FA7A4F" w:rsidRPr="00D37D01" w:rsidRDefault="00FE4FCE">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80</w:t>
            </w:r>
            <w:r w:rsidR="00FA7A4F" w:rsidRPr="00D37D01">
              <w:rPr>
                <w:b w:val="0"/>
                <w:noProof/>
                <w:webHidden/>
                <w:sz w:val="17"/>
                <w:szCs w:val="17"/>
              </w:rPr>
              <w:fldChar w:fldCharType="end"/>
            </w:r>
          </w:hyperlink>
        </w:p>
        <w:p w14:paraId="742FB60E" w14:textId="2A6A2D93" w:rsidR="00FA7A4F" w:rsidRPr="00D37D01" w:rsidRDefault="00FE4FCE">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82</w:t>
            </w:r>
            <w:r w:rsidR="00FA7A4F" w:rsidRPr="00D37D01">
              <w:rPr>
                <w:b w:val="0"/>
                <w:noProof/>
                <w:webHidden/>
                <w:sz w:val="17"/>
                <w:szCs w:val="17"/>
              </w:rPr>
              <w:fldChar w:fldCharType="end"/>
            </w:r>
          </w:hyperlink>
        </w:p>
        <w:p w14:paraId="65682DB2" w14:textId="46632689" w:rsidR="00FA7A4F" w:rsidRPr="00D37D01" w:rsidRDefault="00FE4FCE"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4C16B0">
              <w:rPr>
                <w:webHidden/>
                <w:sz w:val="17"/>
                <w:szCs w:val="17"/>
              </w:rPr>
              <w:t>82</w:t>
            </w:r>
            <w:r w:rsidR="00FA7A4F" w:rsidRPr="00D37D01">
              <w:rPr>
                <w:webHidden/>
                <w:sz w:val="17"/>
                <w:szCs w:val="17"/>
              </w:rPr>
              <w:fldChar w:fldCharType="end"/>
            </w:r>
          </w:hyperlink>
        </w:p>
        <w:p w14:paraId="68ADF42E" w14:textId="64CA3035" w:rsidR="00FA7A4F" w:rsidRPr="00D37D01" w:rsidRDefault="00FE4FCE"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4C16B0">
              <w:rPr>
                <w:webHidden/>
                <w:sz w:val="17"/>
                <w:szCs w:val="17"/>
              </w:rPr>
              <w:t>82</w:t>
            </w:r>
            <w:r w:rsidR="00FA7A4F" w:rsidRPr="00D37D01">
              <w:rPr>
                <w:webHidden/>
                <w:sz w:val="17"/>
                <w:szCs w:val="17"/>
              </w:rPr>
              <w:fldChar w:fldCharType="end"/>
            </w:r>
          </w:hyperlink>
        </w:p>
        <w:p w14:paraId="747D85D7" w14:textId="3BA8444F" w:rsidR="00FA7A4F" w:rsidRPr="00D37D01" w:rsidRDefault="00FE4FCE"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4C16B0">
              <w:rPr>
                <w:webHidden/>
                <w:sz w:val="17"/>
                <w:szCs w:val="17"/>
              </w:rPr>
              <w:t>83</w:t>
            </w:r>
            <w:r w:rsidR="00FA7A4F" w:rsidRPr="00D37D01">
              <w:rPr>
                <w:webHidden/>
                <w:sz w:val="17"/>
                <w:szCs w:val="17"/>
              </w:rPr>
              <w:fldChar w:fldCharType="end"/>
            </w:r>
          </w:hyperlink>
        </w:p>
        <w:p w14:paraId="0E846FFC" w14:textId="4151697C" w:rsidR="00FA7A4F" w:rsidRPr="00D37D01" w:rsidRDefault="00FE4FCE">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86</w:t>
            </w:r>
            <w:r w:rsidR="00FA7A4F" w:rsidRPr="00D37D01">
              <w:rPr>
                <w:b w:val="0"/>
                <w:noProof/>
                <w:webHidden/>
                <w:sz w:val="17"/>
                <w:szCs w:val="17"/>
              </w:rPr>
              <w:fldChar w:fldCharType="end"/>
            </w:r>
          </w:hyperlink>
        </w:p>
        <w:p w14:paraId="09C8D929" w14:textId="6B488B44" w:rsidR="00FA7A4F" w:rsidRPr="00D37D01" w:rsidRDefault="00FE4FCE">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87</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33" w:name="_Toc458515635"/>
      <w:bookmarkStart w:id="34" w:name="_Toc417648874"/>
      <w:bookmarkStart w:id="35" w:name="_Toc440354963"/>
      <w:bookmarkStart w:id="36" w:name="_Toc440375294"/>
      <w:r>
        <w:rPr>
          <w:lang w:val="sk-SK"/>
        </w:rPr>
        <w:lastRenderedPageBreak/>
        <w:t>1.</w:t>
      </w:r>
      <w:r>
        <w:rPr>
          <w:lang w:val="sk-SK"/>
        </w:rPr>
        <w:tab/>
        <w:t>Všeobecné informácie</w:t>
      </w:r>
      <w:bookmarkEnd w:id="33"/>
    </w:p>
    <w:p w14:paraId="58484455" w14:textId="2680354A" w:rsidR="00551D65" w:rsidRPr="00095609" w:rsidRDefault="00551D65" w:rsidP="00551D65">
      <w:pPr>
        <w:pStyle w:val="Nadpis2"/>
        <w:spacing w:line="480" w:lineRule="auto"/>
        <w:rPr>
          <w:b/>
          <w:lang w:val="sk-SK"/>
        </w:rPr>
      </w:pPr>
      <w:bookmarkStart w:id="37" w:name="_Toc458515636"/>
      <w:r w:rsidRPr="00095609">
        <w:rPr>
          <w:b/>
          <w:lang w:val="sk-SK"/>
        </w:rPr>
        <w:t>1.1</w:t>
      </w:r>
      <w:r w:rsidRPr="00095609">
        <w:rPr>
          <w:b/>
          <w:lang w:val="sk-SK"/>
        </w:rPr>
        <w:tab/>
        <w:t>Cieľ príručky</w:t>
      </w:r>
      <w:bookmarkEnd w:id="37"/>
    </w:p>
    <w:p w14:paraId="2A81CD13" w14:textId="60406A13" w:rsidR="000867AE" w:rsidRPr="00D608D6" w:rsidRDefault="000867AE" w:rsidP="008C2173">
      <w:pPr>
        <w:pStyle w:val="BodyText1"/>
        <w:jc w:val="both"/>
        <w:rPr>
          <w:lang w:val="sk-SK"/>
        </w:rPr>
      </w:pPr>
      <w:bookmarkStart w:id="38" w:name="_Toc417132717"/>
      <w:bookmarkEnd w:id="34"/>
      <w:bookmarkEnd w:id="35"/>
      <w:bookmarkEnd w:id="36"/>
      <w:bookmarkEnd w:id="38"/>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r w:rsidR="00496FE2" w:rsidRPr="00D608D6">
        <w:rPr>
          <w:lang w:val="sk-SK"/>
        </w:rPr>
        <w:t>ŽoNFP</w:t>
      </w:r>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08BA0E17" w:rsidR="00427C26" w:rsidRPr="00D608D6" w:rsidRDefault="00427C26" w:rsidP="008C2173">
      <w:pPr>
        <w:pStyle w:val="BodyText1"/>
        <w:jc w:val="both"/>
        <w:rPr>
          <w:lang w:val="sk-SK"/>
        </w:rPr>
      </w:pPr>
      <w:r w:rsidRPr="00D608D6">
        <w:rPr>
          <w:lang w:val="sk-SK"/>
        </w:rPr>
        <w:t>Ustanovenia tejto príručky</w:t>
      </w:r>
      <w:r w:rsidR="005B570E">
        <w:rPr>
          <w:lang w:val="sk-SK"/>
        </w:rPr>
        <w:t xml:space="preserve"> </w:t>
      </w:r>
      <w:r w:rsidR="005B570E" w:rsidRPr="00D608D6">
        <w:rPr>
          <w:lang w:val="sk-SK"/>
        </w:rPr>
        <w:t xml:space="preserve">sú </w:t>
      </w:r>
      <w:r w:rsidR="00D12A65">
        <w:rPr>
          <w:lang w:val="sk-SK"/>
        </w:rPr>
        <w:t>k príprave ŽoNFP</w:t>
      </w:r>
      <w:r w:rsidR="00D12A65" w:rsidRPr="00D608D6">
        <w:rPr>
          <w:lang w:val="sk-SK"/>
        </w:rPr>
        <w:t xml:space="preserve"> </w:t>
      </w:r>
      <w:r w:rsidR="005B570E" w:rsidRPr="00D608D6">
        <w:rPr>
          <w:lang w:val="sk-SK"/>
        </w:rPr>
        <w:t xml:space="preserve">pre žiadateľa </w:t>
      </w:r>
      <w:r w:rsidRPr="00D608D6">
        <w:rPr>
          <w:lang w:val="sk-SK"/>
        </w:rPr>
        <w:t>záväzné</w:t>
      </w:r>
      <w:r w:rsidR="005B570E">
        <w:rPr>
          <w:lang w:val="sk-SK"/>
        </w:rPr>
        <w:t>.</w:t>
      </w:r>
      <w:r w:rsidR="00D12A65">
        <w:rPr>
          <w:lang w:val="sk-SK"/>
        </w:rPr>
        <w:t xml:space="preserve"> </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r w:rsidR="0050335B" w:rsidRPr="00D608D6">
        <w:rPr>
          <w:lang w:val="sk-SK"/>
        </w:rPr>
        <w:t>Žo</w:t>
      </w:r>
      <w:r w:rsidRPr="00D608D6">
        <w:rPr>
          <w:lang w:val="sk-SK"/>
        </w:rPr>
        <w:t xml:space="preserve">NFP a jeho príloh. Príručka zároveň oboznamuje potenciálneho žiadateľa o NFP s organizačnými a vecnými aspektmi nevyhnutnými na vypracovanie projektu. </w:t>
      </w:r>
    </w:p>
    <w:p w14:paraId="15B0CB85" w14:textId="495FC605"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w:t>
      </w:r>
      <w:r w:rsidR="008F458C">
        <w:rPr>
          <w:lang w:val="sk-SK"/>
        </w:rPr>
        <w:t>vo vyzvaní</w:t>
      </w:r>
      <w:r w:rsidR="008F458C" w:rsidRPr="00D608D6">
        <w:rPr>
          <w:lang w:val="sk-SK"/>
        </w:rPr>
        <w:t>/výzv</w:t>
      </w:r>
      <w:r w:rsidR="008F458C">
        <w:rPr>
          <w:lang w:val="sk-SK"/>
        </w:rPr>
        <w:t>e a </w:t>
      </w:r>
      <w:r w:rsidRPr="00D608D6">
        <w:rPr>
          <w:lang w:val="sk-SK"/>
        </w:rPr>
        <w:t xml:space="preserve">v </w:t>
      </w:r>
      <w:r w:rsidR="008F458C">
        <w:rPr>
          <w:lang w:val="sk-SK"/>
        </w:rPr>
        <w:t>jej</w:t>
      </w:r>
      <w:r w:rsidRPr="00D608D6">
        <w:rPr>
          <w:lang w:val="sk-SK"/>
        </w:rPr>
        <w:t xml:space="preserve"> príloh</w:t>
      </w:r>
      <w:r w:rsidR="008F458C">
        <w:rPr>
          <w:lang w:val="sk-SK"/>
        </w:rPr>
        <w:t xml:space="preserve">ách. </w:t>
      </w:r>
      <w:r w:rsidR="00496FE2" w:rsidRPr="00D608D6">
        <w:rPr>
          <w:lang w:val="sk-SK"/>
        </w:rPr>
        <w:t xml:space="preserve"> </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39" w:name="_Toc417132480"/>
      <w:bookmarkStart w:id="40" w:name="_Toc417648877"/>
      <w:bookmarkStart w:id="41" w:name="_Toc440354966"/>
      <w:bookmarkStart w:id="42" w:name="_Toc440375297"/>
      <w:bookmarkStart w:id="43" w:name="_Toc458432885"/>
      <w:bookmarkStart w:id="44" w:name="_Toc458515637"/>
      <w:r w:rsidRPr="000F423E">
        <w:rPr>
          <w:b/>
          <w:lang w:val="sk-SK"/>
        </w:rPr>
        <w:t>1.2</w:t>
      </w:r>
      <w:r w:rsidRPr="000F423E">
        <w:rPr>
          <w:b/>
          <w:lang w:val="sk-SK"/>
        </w:rPr>
        <w:tab/>
      </w:r>
      <w:r w:rsidR="001918B9" w:rsidRPr="000F423E">
        <w:rPr>
          <w:b/>
          <w:lang w:val="sk-SK"/>
        </w:rPr>
        <w:t>Platnosť príručky</w:t>
      </w:r>
      <w:bookmarkEnd w:id="39"/>
      <w:bookmarkEnd w:id="40"/>
      <w:bookmarkEnd w:id="41"/>
      <w:bookmarkEnd w:id="42"/>
      <w:bookmarkEnd w:id="43"/>
      <w:bookmarkEnd w:id="44"/>
    </w:p>
    <w:p w14:paraId="15B0CB89" w14:textId="278B3064"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riadi v procese prípravy ŽoNFP až do momentu uzavretia zmluvy o NFP, kedy sa žiadateľ stáva prijímateľom a riadi sa</w:t>
      </w:r>
      <w:r w:rsidR="00D71BDD">
        <w:rPr>
          <w:rFonts w:ascii="Arial" w:hAnsi="Arial" w:cs="Arial"/>
          <w:sz w:val="19"/>
          <w:szCs w:val="19"/>
          <w:lang w:val="sk-SK"/>
        </w:rPr>
        <w:t xml:space="preserve"> zásadne</w:t>
      </w:r>
      <w:r w:rsidRPr="007708E2">
        <w:rPr>
          <w:rFonts w:ascii="Arial" w:hAnsi="Arial" w:cs="Arial"/>
          <w:sz w:val="19"/>
          <w:szCs w:val="19"/>
          <w:lang w:val="sk-SK"/>
        </w:rPr>
        <w:t xml:space="preserve"> Príručkou pre prijímateľa. Ustanovenia príručky pre žiadateľa</w:t>
      </w:r>
      <w:r w:rsidR="00D71BDD">
        <w:rPr>
          <w:rFonts w:ascii="Arial" w:hAnsi="Arial" w:cs="Arial"/>
          <w:sz w:val="19"/>
          <w:szCs w:val="19"/>
          <w:lang w:val="sk-SK"/>
        </w:rPr>
        <w:t xml:space="preserve">, na ktoré </w:t>
      </w:r>
      <w:r w:rsidRPr="007708E2">
        <w:rPr>
          <w:rFonts w:ascii="Arial" w:hAnsi="Arial" w:cs="Arial"/>
          <w:sz w:val="19"/>
          <w:szCs w:val="19"/>
          <w:lang w:val="sk-SK"/>
        </w:rPr>
        <w:t xml:space="preserve"> </w:t>
      </w:r>
      <w:r w:rsidR="00D71BDD">
        <w:rPr>
          <w:rFonts w:ascii="Arial" w:hAnsi="Arial" w:cs="Arial"/>
          <w:sz w:val="19"/>
          <w:szCs w:val="19"/>
          <w:lang w:val="sk-SK"/>
        </w:rPr>
        <w:t xml:space="preserve">sa odvolávala výzva/ vyzvanie </w:t>
      </w:r>
      <w:r w:rsidRPr="007708E2">
        <w:rPr>
          <w:rFonts w:ascii="Arial" w:hAnsi="Arial" w:cs="Arial"/>
          <w:sz w:val="19"/>
          <w:szCs w:val="19"/>
          <w:lang w:val="sk-SK"/>
        </w:rPr>
        <w:t xml:space="preserve">však ostávajú pre prijímateľa (po podpise zmluvy o NFP) aj naďalej </w:t>
      </w:r>
      <w:r w:rsidR="00D71BDD">
        <w:rPr>
          <w:rFonts w:ascii="Arial" w:hAnsi="Arial" w:cs="Arial"/>
          <w:sz w:val="19"/>
          <w:szCs w:val="19"/>
          <w:lang w:val="sk-SK"/>
        </w:rPr>
        <w:t>relevantné</w:t>
      </w:r>
      <w:r w:rsidR="005B570E">
        <w:rPr>
          <w:rFonts w:ascii="Arial" w:hAnsi="Arial" w:cs="Arial"/>
          <w:sz w:val="19"/>
          <w:szCs w:val="19"/>
          <w:lang w:val="sk-SK"/>
        </w:rPr>
        <w:t xml:space="preserve"> a preto zostávajú v platnosti aj</w:t>
      </w:r>
      <w:r w:rsidR="00FA3FEF">
        <w:rPr>
          <w:rFonts w:ascii="Arial" w:hAnsi="Arial" w:cs="Arial"/>
          <w:sz w:val="19"/>
          <w:szCs w:val="19"/>
          <w:lang w:val="sk-SK"/>
        </w:rPr>
        <w:t xml:space="preserve"> po</w:t>
      </w:r>
      <w:r w:rsidR="005B570E">
        <w:rPr>
          <w:rFonts w:ascii="Arial" w:hAnsi="Arial" w:cs="Arial"/>
          <w:sz w:val="19"/>
          <w:szCs w:val="19"/>
          <w:lang w:val="sk-SK"/>
        </w:rPr>
        <w:t xml:space="preserve"> schválení ŽoNFP</w:t>
      </w:r>
      <w:r w:rsidRPr="007708E2">
        <w:rPr>
          <w:rFonts w:ascii="Arial" w:hAnsi="Arial" w:cs="Arial"/>
          <w:sz w:val="19"/>
          <w:szCs w:val="19"/>
          <w:lang w:val="sk-SK"/>
        </w:rPr>
        <w:t xml:space="preserve">.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w:t>
      </w:r>
      <w:r w:rsidR="00C85E20" w:rsidRPr="007708E2">
        <w:rPr>
          <w:rFonts w:ascii="Arial" w:hAnsi="Arial" w:cs="Arial"/>
          <w:sz w:val="19"/>
          <w:szCs w:val="19"/>
          <w:lang w:val="sk-SK"/>
        </w:rPr>
        <w:lastRenderedPageBreak/>
        <w:t xml:space="preserve">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45" w:name="_Toc417132481"/>
      <w:bookmarkStart w:id="46" w:name="_Toc417648878"/>
      <w:bookmarkStart w:id="47" w:name="_Toc440354967"/>
      <w:bookmarkStart w:id="48" w:name="_Toc440375298"/>
      <w:bookmarkStart w:id="49" w:name="_Toc458432886"/>
      <w:bookmarkStart w:id="50" w:name="_Toc458515638"/>
      <w:r w:rsidRPr="000F423E">
        <w:rPr>
          <w:b/>
          <w:lang w:val="sk-SK"/>
        </w:rPr>
        <w:t>1.3</w:t>
      </w:r>
      <w:r w:rsidRPr="000F423E">
        <w:rPr>
          <w:b/>
          <w:lang w:val="sk-SK"/>
        </w:rPr>
        <w:tab/>
      </w:r>
      <w:r w:rsidR="00496FE2" w:rsidRPr="000F423E">
        <w:rPr>
          <w:b/>
          <w:lang w:val="sk-SK"/>
        </w:rPr>
        <w:t>Definícia pojmov</w:t>
      </w:r>
      <w:bookmarkEnd w:id="45"/>
      <w:bookmarkEnd w:id="46"/>
      <w:bookmarkEnd w:id="47"/>
      <w:bookmarkEnd w:id="48"/>
      <w:bookmarkEnd w:id="49"/>
      <w:bookmarkEnd w:id="50"/>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(cost benefit analysis)</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708E2">
        <w:rPr>
          <w:rFonts w:ascii="Arial" w:hAnsi="Arial" w:cs="Arial"/>
          <w:sz w:val="19"/>
          <w:szCs w:val="19"/>
          <w:lang w:val="sk-SK"/>
        </w:rPr>
        <w:t xml:space="preserve">monetarizovaných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21CC2F7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w:t>
      </w:r>
      <w:r w:rsidRPr="007708E2">
        <w:rPr>
          <w:rFonts w:ascii="Arial" w:hAnsi="Arial" w:cs="Arial"/>
          <w:sz w:val="19"/>
          <w:szCs w:val="19"/>
          <w:lang w:val="sk-SK"/>
        </w:rPr>
        <w:lastRenderedPageBreak/>
        <w:t>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(efficiency)</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(public) a neverejnou (private) časťou. Obe </w:t>
      </w:r>
      <w:r w:rsidRPr="007708E2">
        <w:rPr>
          <w:rFonts w:ascii="Arial" w:hAnsi="Arial" w:cs="Arial"/>
          <w:sz w:val="19"/>
          <w:szCs w:val="19"/>
          <w:lang w:val="sk-SK"/>
        </w:rPr>
        <w:lastRenderedPageBreak/>
        <w:t>časti pracujú nad jednou spoločnou databázou. Subjekt zodpovedný za prevádzku ITMS2014+ je DataCentrum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313210">
      <w:pPr>
        <w:pStyle w:val="AODefPara"/>
        <w:numPr>
          <w:ilvl w:val="0"/>
          <w:numId w:val="44"/>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(Iregularita)</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w:t>
      </w:r>
      <w:r w:rsidRPr="007708E2">
        <w:rPr>
          <w:rFonts w:ascii="Arial" w:hAnsi="Arial" w:cs="Arial"/>
          <w:sz w:val="19"/>
          <w:szCs w:val="19"/>
          <w:lang w:val="sk-SK"/>
        </w:rPr>
        <w:lastRenderedPageBreak/>
        <w:t xml:space="preserve">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Pomoc "de minimis"</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„ŽoP“)</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r w:rsidR="00702F0E" w:rsidRPr="007708E2">
        <w:rPr>
          <w:rFonts w:ascii="Arial" w:hAnsi="Arial" w:cs="Arial"/>
          <w:sz w:val="19"/>
          <w:szCs w:val="19"/>
          <w:lang w:val="sk-SK"/>
        </w:rPr>
        <w:t>ŽoP</w:t>
      </w:r>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51" w:name="_Toc415238392"/>
      <w:bookmarkStart w:id="52" w:name="_Toc415238442"/>
      <w:bookmarkStart w:id="53" w:name="_Toc415238393"/>
      <w:bookmarkStart w:id="54" w:name="_Toc415238443"/>
      <w:bookmarkStart w:id="55" w:name="_Toc415238394"/>
      <w:bookmarkStart w:id="56" w:name="_Toc415238444"/>
      <w:bookmarkStart w:id="57" w:name="_Toc415238395"/>
      <w:bookmarkStart w:id="58" w:name="_Toc415238445"/>
      <w:bookmarkStart w:id="59" w:name="_Toc415238396"/>
      <w:bookmarkStart w:id="60" w:name="_Toc415238446"/>
      <w:bookmarkStart w:id="61" w:name="_Toc415238397"/>
      <w:bookmarkStart w:id="62" w:name="_Toc415238447"/>
      <w:bookmarkStart w:id="63" w:name="_Toc410400239"/>
      <w:bookmarkStart w:id="64" w:name="_Toc417132482"/>
      <w:bookmarkStart w:id="65" w:name="_Toc417648879"/>
      <w:bookmarkStart w:id="66" w:name="_Toc440354968"/>
      <w:bookmarkStart w:id="67" w:name="_Toc440375299"/>
      <w:bookmarkStart w:id="68" w:name="_Toc458432887"/>
      <w:bookmarkStart w:id="69" w:name="_Toc458515639"/>
      <w:bookmarkEnd w:id="51"/>
      <w:bookmarkEnd w:id="52"/>
      <w:bookmarkEnd w:id="53"/>
      <w:bookmarkEnd w:id="54"/>
      <w:bookmarkEnd w:id="55"/>
      <w:bookmarkEnd w:id="56"/>
      <w:bookmarkEnd w:id="57"/>
      <w:bookmarkEnd w:id="58"/>
      <w:bookmarkEnd w:id="59"/>
      <w:bookmarkEnd w:id="60"/>
      <w:bookmarkEnd w:id="61"/>
      <w:bookmarkEnd w:id="62"/>
      <w:r w:rsidRPr="000F423E">
        <w:rPr>
          <w:b/>
          <w:lang w:val="sk-SK"/>
        </w:rPr>
        <w:t>1.4</w:t>
      </w:r>
      <w:r w:rsidRPr="000F423E">
        <w:rPr>
          <w:b/>
          <w:lang w:val="sk-SK"/>
        </w:rPr>
        <w:tab/>
      </w:r>
      <w:r w:rsidR="001E7A3C" w:rsidRPr="000F423E">
        <w:rPr>
          <w:b/>
          <w:lang w:val="sk-SK"/>
        </w:rPr>
        <w:t>Použité skratky</w:t>
      </w:r>
      <w:bookmarkEnd w:id="63"/>
      <w:bookmarkEnd w:id="64"/>
      <w:bookmarkEnd w:id="65"/>
      <w:bookmarkEnd w:id="66"/>
      <w:bookmarkEnd w:id="67"/>
      <w:bookmarkEnd w:id="68"/>
      <w:bookmarkEnd w:id="69"/>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ŽoP</w:t>
      </w:r>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70" w:name="_Toc440354969"/>
      <w:bookmarkStart w:id="71" w:name="_Toc440375300"/>
      <w:bookmarkStart w:id="72" w:name="_Toc458432888"/>
      <w:bookmarkStart w:id="73"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70"/>
      <w:bookmarkEnd w:id="71"/>
      <w:bookmarkEnd w:id="72"/>
      <w:bookmarkEnd w:id="73"/>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74" w:name="_Toc418001210"/>
      <w:bookmarkStart w:id="75" w:name="_Toc418003035"/>
      <w:bookmarkStart w:id="76" w:name="_Toc418001211"/>
      <w:bookmarkStart w:id="77" w:name="_Toc418003036"/>
      <w:bookmarkStart w:id="78" w:name="_Toc440354970"/>
      <w:bookmarkStart w:id="79" w:name="_Toc440375301"/>
      <w:bookmarkStart w:id="80" w:name="_Toc458432889"/>
      <w:bookmarkStart w:id="81" w:name="_Toc458515641"/>
      <w:bookmarkEnd w:id="74"/>
      <w:bookmarkEnd w:id="75"/>
      <w:bookmarkEnd w:id="76"/>
      <w:bookmarkEnd w:id="77"/>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78"/>
      <w:bookmarkEnd w:id="79"/>
      <w:bookmarkEnd w:id="80"/>
      <w:bookmarkEnd w:id="81"/>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82" w:name="_Toc418001213"/>
      <w:bookmarkStart w:id="83" w:name="_Toc418003038"/>
      <w:bookmarkStart w:id="84" w:name="_Toc440354971"/>
      <w:bookmarkStart w:id="85" w:name="_Toc440375302"/>
      <w:bookmarkStart w:id="86" w:name="_Toc458432890"/>
      <w:bookmarkStart w:id="87" w:name="_Toc458515642"/>
      <w:bookmarkEnd w:id="82"/>
      <w:bookmarkEnd w:id="83"/>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84"/>
      <w:bookmarkEnd w:id="85"/>
      <w:bookmarkEnd w:id="86"/>
      <w:bookmarkEnd w:id="87"/>
    </w:p>
    <w:p w14:paraId="431B6A6F" w14:textId="6B250376"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3092B399"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ins w:id="88" w:author="Miruška Hrabčáková" w:date="2018-02-05T14:31:00Z">
        <w:r w:rsidR="0021753B" w:rsidRPr="007708E2">
          <w:rPr>
            <w:rFonts w:ascii="Arial" w:hAnsi="Arial" w:cs="Arial"/>
            <w:sz w:val="19"/>
            <w:szCs w:val="19"/>
            <w:lang w:val="sk-SK"/>
          </w:rPr>
          <w:t xml:space="preserve"> </w:t>
        </w:r>
        <w:r w:rsidR="0021753B">
          <w:rPr>
            <w:rFonts w:ascii="Arial" w:hAnsi="Arial" w:cs="Arial"/>
            <w:sz w:val="19"/>
            <w:szCs w:val="19"/>
            <w:lang w:val="sk-SK"/>
          </w:rPr>
          <w:t xml:space="preserve">(Vzor zámeru národného projektu na: </w:t>
        </w:r>
        <w:r w:rsidR="0021753B" w:rsidRPr="00627646">
          <w:rPr>
            <w:rFonts w:ascii="Arial" w:hAnsi="Arial" w:cs="Arial"/>
            <w:sz w:val="19"/>
            <w:szCs w:val="19"/>
            <w:lang w:val="sk-SK"/>
          </w:rPr>
          <w:t>http://www.minv.sk/?projektove-dokumenty</w:t>
        </w:r>
        <w:r w:rsidR="0021753B">
          <w:rPr>
            <w:rFonts w:ascii="Arial" w:hAnsi="Arial" w:cs="Arial"/>
            <w:sz w:val="19"/>
            <w:szCs w:val="19"/>
            <w:lang w:val="sk-SK"/>
          </w:rPr>
          <w:t>)</w:t>
        </w:r>
      </w:ins>
      <w:r w:rsidRPr="007708E2">
        <w:rPr>
          <w:rFonts w:ascii="Arial" w:hAnsi="Arial" w:cs="Arial"/>
          <w:sz w:val="19"/>
          <w:szCs w:val="19"/>
          <w:lang w:val="sk-SK"/>
        </w:rPr>
        <w:t>.</w:t>
      </w:r>
      <w:ins w:id="89" w:author="Miruška Hrabčáková" w:date="2018-02-05T08:47:00Z">
        <w:r w:rsidR="002530A6">
          <w:rPr>
            <w:rFonts w:ascii="Arial" w:hAnsi="Arial" w:cs="Arial"/>
            <w:sz w:val="19"/>
            <w:szCs w:val="19"/>
            <w:lang w:val="sk-SK"/>
          </w:rPr>
          <w:t xml:space="preserve"> </w:t>
        </w:r>
      </w:ins>
      <w:ins w:id="90" w:author="Milan Matovič" w:date="2018-02-05T14:19:00Z">
        <w:r w:rsidR="00B7789D" w:rsidRPr="00B7789D">
          <w:rPr>
            <w:rFonts w:ascii="Arial" w:hAnsi="Arial" w:cs="Arial"/>
            <w:sz w:val="19"/>
            <w:szCs w:val="19"/>
            <w:lang w:val="sk-SK"/>
          </w:rPr>
          <w:t xml:space="preserve">Ak </w:t>
        </w:r>
      </w:ins>
      <w:ins w:id="91" w:author="Milan Matovič" w:date="2018-02-05T14:26:00Z">
        <w:r w:rsidR="00E94D80">
          <w:rPr>
            <w:rFonts w:ascii="Arial" w:hAnsi="Arial" w:cs="Arial"/>
            <w:sz w:val="19"/>
            <w:szCs w:val="19"/>
            <w:lang w:val="sk-SK"/>
          </w:rPr>
          <w:t xml:space="preserve">v príprave </w:t>
        </w:r>
      </w:ins>
      <w:ins w:id="92" w:author="Milan Matovič" w:date="2018-02-05T14:19:00Z">
        <w:r w:rsidR="00B7789D" w:rsidRPr="00B7789D">
          <w:rPr>
            <w:rFonts w:ascii="Arial" w:hAnsi="Arial" w:cs="Arial"/>
            <w:sz w:val="19"/>
            <w:szCs w:val="19"/>
            <w:lang w:val="sk-SK"/>
          </w:rPr>
          <w:t>schválené</w:t>
        </w:r>
      </w:ins>
      <w:ins w:id="93" w:author="Milan Matovič" w:date="2018-02-05T14:27:00Z">
        <w:r w:rsidR="00E94D80">
          <w:rPr>
            <w:rFonts w:ascii="Arial" w:hAnsi="Arial" w:cs="Arial"/>
            <w:sz w:val="19"/>
            <w:szCs w:val="19"/>
            <w:lang w:val="sk-SK"/>
          </w:rPr>
          <w:t>ho</w:t>
        </w:r>
      </w:ins>
      <w:ins w:id="94" w:author="Milan Matovič" w:date="2018-02-05T14:19:00Z">
        <w:r w:rsidR="00B7789D" w:rsidRPr="00B7789D">
          <w:rPr>
            <w:rFonts w:ascii="Arial" w:hAnsi="Arial" w:cs="Arial"/>
            <w:sz w:val="19"/>
            <w:szCs w:val="19"/>
            <w:lang w:val="sk-SK"/>
          </w:rPr>
          <w:t xml:space="preserve"> zámeru národného projektu </w:t>
        </w:r>
      </w:ins>
      <w:ins w:id="95" w:author="Milan Matovič" w:date="2018-02-05T14:21:00Z">
        <w:r w:rsidR="00B7789D" w:rsidRPr="00B7789D">
          <w:rPr>
            <w:rFonts w:ascii="Arial" w:hAnsi="Arial" w:cs="Arial"/>
            <w:sz w:val="19"/>
            <w:szCs w:val="19"/>
            <w:lang w:val="sk-SK"/>
          </w:rPr>
          <w:t xml:space="preserve">nie je </w:t>
        </w:r>
      </w:ins>
      <w:ins w:id="96" w:author="Milan Matovič" w:date="2018-02-05T14:23:00Z">
        <w:r w:rsidR="00B7789D" w:rsidRPr="00B7789D">
          <w:rPr>
            <w:rFonts w:ascii="Arial" w:hAnsi="Arial" w:cs="Arial"/>
            <w:sz w:val="19"/>
            <w:szCs w:val="19"/>
            <w:lang w:val="sk-SK"/>
          </w:rPr>
          <w:t>jednoznačne  preukázateľný</w:t>
        </w:r>
      </w:ins>
      <w:ins w:id="97" w:author="Milan Matovič" w:date="2018-02-05T14:22:00Z">
        <w:r w:rsidR="00B7789D" w:rsidRPr="00B7789D">
          <w:rPr>
            <w:rFonts w:ascii="Arial" w:hAnsi="Arial" w:cs="Arial"/>
            <w:sz w:val="19"/>
            <w:szCs w:val="19"/>
            <w:lang w:val="sk-SK"/>
          </w:rPr>
          <w:t xml:space="preserve"> progres ani </w:t>
        </w:r>
      </w:ins>
      <w:ins w:id="98" w:author="Milan Matovič" w:date="2018-02-05T14:28:00Z">
        <w:r w:rsidR="002F325F">
          <w:rPr>
            <w:rFonts w:ascii="Arial" w:hAnsi="Arial" w:cs="Arial"/>
            <w:sz w:val="19"/>
            <w:szCs w:val="19"/>
            <w:lang w:val="sk-SK"/>
          </w:rPr>
          <w:t>do</w:t>
        </w:r>
      </w:ins>
      <w:ins w:id="99" w:author="Milan Matovič" w:date="2018-02-05T14:22:00Z">
        <w:r w:rsidR="00B7789D" w:rsidRPr="00B7789D">
          <w:rPr>
            <w:rFonts w:ascii="Arial" w:hAnsi="Arial" w:cs="Arial"/>
            <w:sz w:val="19"/>
            <w:szCs w:val="19"/>
            <w:lang w:val="sk-SK"/>
          </w:rPr>
          <w:t xml:space="preserve"> 12 mesiacov </w:t>
        </w:r>
      </w:ins>
      <w:ins w:id="100" w:author="Milan Matovič" w:date="2018-02-05T14:19:00Z">
        <w:r w:rsidR="00B7789D" w:rsidRPr="00B7789D">
          <w:rPr>
            <w:rFonts w:ascii="Arial" w:hAnsi="Arial" w:cs="Arial"/>
            <w:sz w:val="19"/>
            <w:szCs w:val="19"/>
            <w:lang w:val="sk-SK"/>
          </w:rPr>
          <w:t xml:space="preserve">od </w:t>
        </w:r>
      </w:ins>
      <w:ins w:id="101" w:author="Milan Matovič" w:date="2018-02-05T14:27:00Z">
        <w:r w:rsidR="00E94D80">
          <w:rPr>
            <w:rFonts w:ascii="Arial" w:hAnsi="Arial" w:cs="Arial"/>
            <w:sz w:val="19"/>
            <w:szCs w:val="19"/>
            <w:lang w:val="sk-SK"/>
          </w:rPr>
          <w:t xml:space="preserve"> jeho </w:t>
        </w:r>
      </w:ins>
      <w:ins w:id="102" w:author="Milan Matovič" w:date="2018-02-05T14:19:00Z">
        <w:r w:rsidR="00B7789D" w:rsidRPr="00B7789D">
          <w:rPr>
            <w:rFonts w:ascii="Arial" w:hAnsi="Arial" w:cs="Arial"/>
            <w:sz w:val="19"/>
            <w:szCs w:val="19"/>
            <w:lang w:val="sk-SK"/>
          </w:rPr>
          <w:t>schválenia</w:t>
        </w:r>
      </w:ins>
      <w:ins w:id="103" w:author="Milan Matovič" w:date="2018-02-05T14:23:00Z">
        <w:r w:rsidR="00B7789D" w:rsidRPr="00B7789D">
          <w:rPr>
            <w:rFonts w:ascii="Arial" w:hAnsi="Arial" w:cs="Arial"/>
            <w:sz w:val="19"/>
            <w:szCs w:val="19"/>
            <w:lang w:val="sk-SK"/>
          </w:rPr>
          <w:t xml:space="preserve">, </w:t>
        </w:r>
      </w:ins>
      <w:ins w:id="104" w:author="Milan Matovič" w:date="2018-02-05T14:19:00Z">
        <w:r w:rsidR="00B7789D">
          <w:rPr>
            <w:rFonts w:ascii="Arial" w:hAnsi="Arial" w:cs="Arial"/>
            <w:sz w:val="19"/>
            <w:szCs w:val="19"/>
            <w:lang w:val="sk-SK"/>
          </w:rPr>
          <w:t xml:space="preserve">RO predloží </w:t>
        </w:r>
      </w:ins>
      <w:ins w:id="105" w:author="Milan Matovič" w:date="2018-02-05T14:25:00Z">
        <w:r w:rsidR="00B7789D">
          <w:rPr>
            <w:rFonts w:ascii="Arial" w:hAnsi="Arial" w:cs="Arial"/>
            <w:sz w:val="19"/>
            <w:szCs w:val="19"/>
            <w:lang w:val="sk-SK"/>
          </w:rPr>
          <w:t>monitorovaciemu výboru</w:t>
        </w:r>
      </w:ins>
      <w:ins w:id="106" w:author="Milan Matovič" w:date="2018-02-05T14:19:00Z">
        <w:r w:rsidR="00B7789D" w:rsidRPr="00B7789D">
          <w:rPr>
            <w:rFonts w:ascii="Arial" w:hAnsi="Arial" w:cs="Arial"/>
            <w:sz w:val="19"/>
            <w:szCs w:val="19"/>
            <w:lang w:val="sk-SK"/>
          </w:rPr>
          <w:t xml:space="preserve"> </w:t>
        </w:r>
      </w:ins>
      <w:ins w:id="107" w:author="Milan Matovič" w:date="2018-02-05T14:27:00Z">
        <w:r w:rsidR="00E94D80">
          <w:rPr>
            <w:rFonts w:ascii="Arial" w:hAnsi="Arial" w:cs="Arial"/>
            <w:sz w:val="19"/>
            <w:szCs w:val="19"/>
            <w:lang w:val="sk-SK"/>
          </w:rPr>
          <w:t xml:space="preserve">návrh na </w:t>
        </w:r>
      </w:ins>
      <w:ins w:id="108" w:author="Milan Matovič" w:date="2018-02-05T14:19:00Z">
        <w:r w:rsidR="00B7789D" w:rsidRPr="00B7789D">
          <w:rPr>
            <w:rFonts w:ascii="Arial" w:hAnsi="Arial" w:cs="Arial"/>
            <w:sz w:val="19"/>
            <w:szCs w:val="19"/>
            <w:lang w:val="sk-SK"/>
          </w:rPr>
          <w:t xml:space="preserve"> vyradenie </w:t>
        </w:r>
      </w:ins>
      <w:ins w:id="109" w:author="Milan Matovič" w:date="2018-02-05T14:24:00Z">
        <w:r w:rsidR="00B7789D" w:rsidRPr="00B7789D">
          <w:rPr>
            <w:rFonts w:ascii="Arial" w:hAnsi="Arial" w:cs="Arial"/>
            <w:sz w:val="19"/>
            <w:szCs w:val="19"/>
            <w:lang w:val="sk-SK"/>
          </w:rPr>
          <w:t xml:space="preserve">takéhoto </w:t>
        </w:r>
      </w:ins>
      <w:ins w:id="110" w:author="Milan Matovič" w:date="2018-02-05T14:19:00Z">
        <w:r w:rsidR="00B7789D" w:rsidRPr="00B7789D">
          <w:rPr>
            <w:rFonts w:ascii="Arial" w:hAnsi="Arial" w:cs="Arial"/>
            <w:sz w:val="19"/>
            <w:szCs w:val="19"/>
            <w:lang w:val="sk-SK"/>
          </w:rPr>
          <w:t>zámeru národného projektu zo zoznamu národných projektov alebo bude zámer národného projektu revidovaný a opätovne predložený na schválenie MV</w:t>
        </w:r>
      </w:ins>
      <w:ins w:id="111" w:author="Milan Matovič" w:date="2018-02-05T14:24:00Z">
        <w:r w:rsidR="00B7789D">
          <w:rPr>
            <w:rFonts w:ascii="Arial" w:hAnsi="Arial" w:cs="Arial"/>
            <w:sz w:val="19"/>
            <w:szCs w:val="19"/>
            <w:lang w:val="sk-SK"/>
          </w:rPr>
          <w:t>.</w:t>
        </w:r>
      </w:ins>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112" w:name="_Toc418001215"/>
      <w:bookmarkStart w:id="113" w:name="_Toc418003040"/>
      <w:bookmarkStart w:id="114" w:name="_Toc410400240"/>
      <w:bookmarkStart w:id="115" w:name="_Toc417132483"/>
      <w:bookmarkStart w:id="116" w:name="_Toc417648880"/>
      <w:bookmarkStart w:id="117" w:name="_Toc440354972"/>
      <w:bookmarkStart w:id="118" w:name="_Toc440375303"/>
      <w:bookmarkStart w:id="119" w:name="_Toc458432891"/>
      <w:bookmarkStart w:id="120" w:name="_Toc458515643"/>
      <w:bookmarkEnd w:id="112"/>
      <w:bookmarkEnd w:id="113"/>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114"/>
      <w:r w:rsidR="002B3DE0" w:rsidRPr="00095609">
        <w:rPr>
          <w:i w:val="0"/>
          <w:lang w:val="sk-SK"/>
        </w:rPr>
        <w:t>príspevku</w:t>
      </w:r>
      <w:bookmarkEnd w:id="115"/>
      <w:bookmarkEnd w:id="116"/>
      <w:bookmarkEnd w:id="117"/>
      <w:bookmarkEnd w:id="118"/>
      <w:bookmarkEnd w:id="119"/>
      <w:bookmarkEnd w:id="120"/>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121" w:name="_Toc417132484"/>
      <w:bookmarkStart w:id="122" w:name="_Toc417648881"/>
      <w:bookmarkStart w:id="123" w:name="_Toc440354973"/>
      <w:bookmarkStart w:id="124" w:name="_Toc440375304"/>
      <w:bookmarkStart w:id="125" w:name="_Toc458432892"/>
      <w:bookmarkStart w:id="126" w:name="_Toc458515644"/>
      <w:bookmarkStart w:id="127" w:name="_Toc413652662"/>
      <w:bookmarkStart w:id="128" w:name="_Toc413680802"/>
      <w:bookmarkStart w:id="129" w:name="_Toc413681974"/>
      <w:bookmarkStart w:id="130" w:name="_Toc413682307"/>
      <w:bookmarkStart w:id="131" w:name="_Toc413832223"/>
      <w:r w:rsidRPr="003E4A99">
        <w:rPr>
          <w:b/>
        </w:rPr>
        <w:lastRenderedPageBreak/>
        <w:t>2.1</w:t>
      </w:r>
      <w:r w:rsidR="007708E2">
        <w:rPr>
          <w:b/>
        </w:rPr>
        <w:tab/>
      </w:r>
      <w:r w:rsidR="00C85E20" w:rsidRPr="00201868">
        <w:rPr>
          <w:b/>
          <w:lang w:val="sk-SK"/>
        </w:rPr>
        <w:t>Oprávnenosť žiadateľa</w:t>
      </w:r>
      <w:bookmarkEnd w:id="121"/>
      <w:bookmarkEnd w:id="122"/>
      <w:bookmarkEnd w:id="123"/>
      <w:bookmarkEnd w:id="124"/>
      <w:bookmarkEnd w:id="125"/>
      <w:bookmarkEnd w:id="126"/>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132" w:name="_Toc458432893"/>
      <w:bookmarkStart w:id="133" w:name="_Toc458515645"/>
      <w:bookmarkEnd w:id="127"/>
      <w:bookmarkEnd w:id="128"/>
      <w:bookmarkEnd w:id="129"/>
      <w:bookmarkEnd w:id="130"/>
      <w:bookmarkEnd w:id="131"/>
      <w:r w:rsidRPr="00095609">
        <w:rPr>
          <w:b/>
          <w:lang w:val="sk-SK"/>
        </w:rPr>
        <w:t>2.2</w:t>
      </w:r>
      <w:r w:rsidR="007708E2" w:rsidRPr="00095609">
        <w:rPr>
          <w:b/>
          <w:lang w:val="sk-SK"/>
        </w:rPr>
        <w:tab/>
      </w:r>
      <w:bookmarkStart w:id="134" w:name="_Toc417132485"/>
      <w:bookmarkStart w:id="135" w:name="_Toc417648882"/>
      <w:bookmarkStart w:id="136" w:name="_Toc440354974"/>
      <w:bookmarkStart w:id="137" w:name="_Toc440375305"/>
      <w:r w:rsidR="002B3DE0" w:rsidRPr="00095609">
        <w:rPr>
          <w:b/>
          <w:lang w:val="sk-SK"/>
        </w:rPr>
        <w:t>Oprávnenosť partnera</w:t>
      </w:r>
      <w:bookmarkEnd w:id="132"/>
      <w:bookmarkEnd w:id="133"/>
      <w:bookmarkEnd w:id="134"/>
      <w:bookmarkEnd w:id="135"/>
      <w:bookmarkEnd w:id="136"/>
      <w:bookmarkEnd w:id="137"/>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138" w:name="_Toc410400241"/>
      <w:bookmarkStart w:id="139" w:name="_Toc417132486"/>
      <w:bookmarkStart w:id="140" w:name="_Toc417648883"/>
      <w:bookmarkStart w:id="141" w:name="_Toc440354975"/>
      <w:bookmarkStart w:id="142" w:name="_Toc440375306"/>
      <w:bookmarkStart w:id="143" w:name="_Toc458432894"/>
      <w:bookmarkStart w:id="144"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138"/>
      <w:bookmarkEnd w:id="139"/>
      <w:r w:rsidR="00402875" w:rsidRPr="00095609">
        <w:rPr>
          <w:b/>
          <w:lang w:val="sk-SK"/>
        </w:rPr>
        <w:t xml:space="preserve"> realizácie projektu</w:t>
      </w:r>
      <w:bookmarkEnd w:id="140"/>
      <w:bookmarkEnd w:id="141"/>
      <w:bookmarkEnd w:id="142"/>
      <w:bookmarkEnd w:id="143"/>
      <w:bookmarkEnd w:id="144"/>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145" w:name="_Toc417132487"/>
      <w:bookmarkStart w:id="146" w:name="_Toc417648884"/>
      <w:bookmarkStart w:id="147" w:name="_Toc440354976"/>
      <w:bookmarkStart w:id="148" w:name="_Toc440375307"/>
      <w:bookmarkStart w:id="149" w:name="_Toc458432895"/>
      <w:bookmarkStart w:id="150" w:name="_Toc458515647"/>
      <w:bookmarkStart w:id="151"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145"/>
      <w:r w:rsidR="00387FBA" w:rsidRPr="00095609">
        <w:rPr>
          <w:b/>
          <w:lang w:val="sk-SK"/>
        </w:rPr>
        <w:t>projektu</w:t>
      </w:r>
      <w:bookmarkEnd w:id="146"/>
      <w:bookmarkEnd w:id="147"/>
      <w:bookmarkEnd w:id="148"/>
      <w:bookmarkEnd w:id="149"/>
      <w:bookmarkEnd w:id="150"/>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81A4501"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w:t>
      </w:r>
      <w:r w:rsidR="00ED1AAD">
        <w:rPr>
          <w:rFonts w:ascii="Arial" w:hAnsi="Arial" w:cs="Arial"/>
          <w:sz w:val="19"/>
          <w:szCs w:val="19"/>
          <w:lang w:val="sk-SK"/>
        </w:rPr>
        <w:t>6</w:t>
      </w:r>
      <w:r w:rsidR="00024013" w:rsidRPr="00DC207D">
        <w:rPr>
          <w:rFonts w:ascii="Arial" w:hAnsi="Arial" w:cs="Arial"/>
          <w:sz w:val="19"/>
          <w:szCs w:val="19"/>
          <w:lang w:val="sk-SK"/>
        </w:rPr>
        <w:t xml:space="preserve"> mesiac</w:t>
      </w:r>
      <w:r w:rsidR="00ED1AAD">
        <w:rPr>
          <w:rFonts w:ascii="Arial" w:hAnsi="Arial" w:cs="Arial"/>
          <w:sz w:val="19"/>
          <w:szCs w:val="19"/>
          <w:lang w:val="sk-SK"/>
        </w:rPr>
        <w:t>ov</w:t>
      </w:r>
      <w:r w:rsidR="00024013" w:rsidRPr="00DC207D">
        <w:rPr>
          <w:rFonts w:ascii="Arial" w:hAnsi="Arial" w:cs="Arial"/>
          <w:sz w:val="19"/>
          <w:szCs w:val="19"/>
          <w:lang w:val="sk-SK"/>
        </w:rPr>
        <w:t xml:space="preserv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151"/>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predfinancovania)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V prípade schémy de minimis oprávnené, resp. neoprávnené výdavky sú stanovené v príslušnej schéme de minimis.</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152" w:name="_Toc410400243"/>
      <w:bookmarkStart w:id="153" w:name="_Toc417132488"/>
      <w:bookmarkStart w:id="154" w:name="_Toc417648885"/>
      <w:bookmarkStart w:id="155" w:name="_Toc440354977"/>
      <w:bookmarkStart w:id="156" w:name="_Toc440375308"/>
      <w:bookmarkStart w:id="157" w:name="_Toc458432896"/>
      <w:bookmarkStart w:id="158"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152"/>
      <w:bookmarkEnd w:id="153"/>
      <w:bookmarkEnd w:id="154"/>
      <w:bookmarkEnd w:id="155"/>
      <w:bookmarkEnd w:id="156"/>
      <w:bookmarkEnd w:id="157"/>
      <w:bookmarkEnd w:id="158"/>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bookmarkStart w:id="159" w:name="_Toc413832233"/>
      <w:bookmarkStart w:id="160" w:name="_Toc417132489"/>
      <w:bookmarkStart w:id="161" w:name="_Toc417648886"/>
      <w:bookmarkStart w:id="162" w:name="_Toc440354978"/>
      <w:bookmarkStart w:id="163" w:name="_Toc440375309"/>
      <w:bookmarkStart w:id="164" w:name="_Toc458432897"/>
      <w:bookmarkStart w:id="165"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159"/>
      <w:bookmarkEnd w:id="160"/>
      <w:bookmarkEnd w:id="161"/>
      <w:bookmarkEnd w:id="162"/>
      <w:bookmarkEnd w:id="163"/>
      <w:bookmarkEnd w:id="164"/>
      <w:bookmarkEnd w:id="165"/>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minimis;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66" w:name="_Toc413832234"/>
      <w:bookmarkStart w:id="167" w:name="_Toc417132490"/>
      <w:bookmarkStart w:id="168" w:name="_Toc417648887"/>
      <w:bookmarkStart w:id="169" w:name="_Toc440354979"/>
      <w:bookmarkStart w:id="170" w:name="_Toc440375310"/>
      <w:bookmarkStart w:id="171" w:name="_Toc458432898"/>
      <w:bookmarkStart w:id="172"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66"/>
      <w:bookmarkEnd w:id="167"/>
      <w:bookmarkEnd w:id="168"/>
      <w:bookmarkEnd w:id="169"/>
      <w:bookmarkEnd w:id="170"/>
      <w:bookmarkEnd w:id="171"/>
      <w:bookmarkEnd w:id="172"/>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projekty vykonávané v rámci SAP za predpokladu, že čistý príjem bol zohľadnený ex ante;</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73" w:name="_Toc413832235"/>
      <w:bookmarkStart w:id="174" w:name="_Toc417132491"/>
      <w:bookmarkStart w:id="175" w:name="_Toc417648888"/>
      <w:bookmarkStart w:id="176" w:name="_Toc440354980"/>
      <w:bookmarkStart w:id="177" w:name="_Toc440375311"/>
      <w:bookmarkStart w:id="178" w:name="_Toc458432899"/>
      <w:bookmarkStart w:id="179"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73"/>
      <w:bookmarkEnd w:id="174"/>
      <w:bookmarkEnd w:id="175"/>
      <w:bookmarkEnd w:id="176"/>
      <w:bookmarkEnd w:id="177"/>
      <w:bookmarkEnd w:id="178"/>
      <w:bookmarkEnd w:id="179"/>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80"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81" w:name="_Toc417132492"/>
      <w:bookmarkStart w:id="182" w:name="_Toc417648889"/>
      <w:bookmarkStart w:id="183" w:name="_Toc440354981"/>
      <w:bookmarkStart w:id="184" w:name="_Toc440375312"/>
      <w:bookmarkStart w:id="185" w:name="_Toc458432900"/>
      <w:bookmarkStart w:id="186"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80"/>
      <w:bookmarkEnd w:id="181"/>
      <w:bookmarkEnd w:id="182"/>
      <w:bookmarkEnd w:id="183"/>
      <w:bookmarkEnd w:id="184"/>
      <w:bookmarkEnd w:id="185"/>
      <w:bookmarkEnd w:id="186"/>
      <w:r w:rsidR="002B3DE0" w:rsidRPr="001F1018">
        <w:rPr>
          <w:b/>
          <w:color w:val="3C8A2E" w:themeColor="accent5"/>
          <w:sz w:val="24"/>
          <w:szCs w:val="24"/>
          <w:lang w:val="sk-SK"/>
        </w:rPr>
        <w:t xml:space="preserve"> </w:t>
      </w:r>
    </w:p>
    <w:p w14:paraId="7CA48E40" w14:textId="6DC96CCF"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Pr>
          <w:rFonts w:ascii="Arial" w:hAnsi="Arial" w:cs="Arial"/>
          <w:sz w:val="19"/>
          <w:szCs w:val="19"/>
          <w:lang w:val="sk-SK"/>
        </w:rPr>
        <w:t xml:space="preserve">a viac na dosahovanie cieľov. </w:t>
      </w:r>
      <w:r w:rsidRPr="00322F43">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5E404C">
        <w:rPr>
          <w:rFonts w:ascii="Arial" w:hAnsi="Arial" w:cs="Arial"/>
          <w:sz w:val="19"/>
          <w:szCs w:val="19"/>
          <w:vertAlign w:val="superscript"/>
          <w:lang w:val="sk-SK"/>
        </w:rPr>
        <w:footnoteReference w:id="15"/>
      </w:r>
      <w:r w:rsidRPr="00322F43">
        <w:rPr>
          <w:rFonts w:ascii="Arial" w:hAnsi="Arial" w:cs="Arial"/>
          <w:sz w:val="19"/>
          <w:szCs w:val="19"/>
          <w:lang w:val="sk-SK"/>
        </w:rPr>
        <w:t xml:space="preserve">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87" w:name="_Toc410400245"/>
      <w:bookmarkStart w:id="188" w:name="_Toc417132493"/>
      <w:bookmarkStart w:id="189" w:name="_Toc417648890"/>
      <w:bookmarkStart w:id="190" w:name="_Toc440354982"/>
      <w:bookmarkStart w:id="191" w:name="_Toc440375313"/>
      <w:bookmarkStart w:id="192" w:name="_Toc458432901"/>
      <w:bookmarkStart w:id="193"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87"/>
      <w:bookmarkEnd w:id="188"/>
      <w:bookmarkEnd w:id="189"/>
      <w:bookmarkEnd w:id="190"/>
      <w:bookmarkEnd w:id="191"/>
      <w:bookmarkEnd w:id="192"/>
      <w:bookmarkEnd w:id="193"/>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6"/>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94" w:name="_Toc410400250"/>
      <w:bookmarkStart w:id="195" w:name="_Toc417132494"/>
      <w:bookmarkStart w:id="196" w:name="_Toc417648891"/>
      <w:bookmarkStart w:id="197" w:name="_Toc440354983"/>
      <w:bookmarkStart w:id="198" w:name="_Toc440375314"/>
      <w:bookmarkStart w:id="199" w:name="_Toc458432902"/>
      <w:bookmarkStart w:id="200"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94"/>
      <w:bookmarkEnd w:id="195"/>
      <w:bookmarkEnd w:id="196"/>
      <w:bookmarkEnd w:id="197"/>
      <w:bookmarkEnd w:id="198"/>
      <w:bookmarkEnd w:id="199"/>
      <w:bookmarkEnd w:id="200"/>
    </w:p>
    <w:p w14:paraId="15B0CC87" w14:textId="0546D383"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oNFP</w:t>
      </w:r>
      <w:r w:rsidR="00F43C63">
        <w:rPr>
          <w:rStyle w:val="Odkaznapoznmkupodiarou"/>
          <w:rFonts w:cs="Arial"/>
          <w:szCs w:val="19"/>
          <w:lang w:val="sk-SK"/>
        </w:rPr>
        <w:footnoteReference w:id="17"/>
      </w:r>
      <w:r w:rsidRPr="005E404C">
        <w:rPr>
          <w:rFonts w:ascii="Arial" w:hAnsi="Arial" w:cs="Arial"/>
          <w:sz w:val="19"/>
          <w:szCs w:val="19"/>
          <w:lang w:val="sk-SK"/>
        </w:rPr>
        <w:t xml:space="preserve">.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201" w:name="_Toc410400251"/>
      <w:bookmarkStart w:id="202" w:name="_Toc417132495"/>
      <w:bookmarkStart w:id="203" w:name="_Toc417648892"/>
      <w:bookmarkStart w:id="204" w:name="_Toc440354984"/>
      <w:bookmarkStart w:id="205" w:name="_Toc440375315"/>
      <w:bookmarkStart w:id="206" w:name="_Toc458432903"/>
      <w:bookmarkStart w:id="207"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201"/>
      <w:bookmarkEnd w:id="202"/>
      <w:bookmarkEnd w:id="203"/>
      <w:bookmarkEnd w:id="204"/>
      <w:bookmarkEnd w:id="205"/>
      <w:bookmarkEnd w:id="206"/>
      <w:bookmarkEnd w:id="207"/>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095609" w:rsidRDefault="00551D65" w:rsidP="0008366A">
      <w:pPr>
        <w:pStyle w:val="Nadpis2"/>
        <w:spacing w:before="240" w:after="160" w:line="480" w:lineRule="auto"/>
        <w:rPr>
          <w:b/>
          <w:lang w:val="sk-SK"/>
        </w:rPr>
      </w:pPr>
      <w:bookmarkStart w:id="208" w:name="_Toc458515656"/>
      <w:bookmarkStart w:id="209" w:name="_Toc417648893"/>
      <w:bookmarkStart w:id="210" w:name="_Toc440354985"/>
      <w:bookmarkStart w:id="211" w:name="_Toc440375316"/>
      <w:bookmarkStart w:id="212" w:name="_Toc458432904"/>
      <w:bookmarkStart w:id="213" w:name="_Toc410400252"/>
      <w:bookmarkStart w:id="214" w:name="_Toc417132496"/>
      <w:r w:rsidRPr="00095609">
        <w:rPr>
          <w:b/>
          <w:lang w:val="sk-SK"/>
        </w:rPr>
        <w:t>2.7</w:t>
      </w:r>
      <w:r w:rsidRPr="00095609">
        <w:rPr>
          <w:b/>
          <w:lang w:val="sk-SK"/>
        </w:rPr>
        <w:tab/>
        <w:t>Kritériá pre výber projektov</w:t>
      </w:r>
      <w:bookmarkEnd w:id="208"/>
    </w:p>
    <w:p w14:paraId="677D3B54" w14:textId="478C8CAE" w:rsidR="00E40E44" w:rsidRPr="00095609" w:rsidRDefault="00E40E44" w:rsidP="005E404C">
      <w:pPr>
        <w:jc w:val="both"/>
        <w:rPr>
          <w:rFonts w:ascii="Arial" w:hAnsi="Arial" w:cs="Arial"/>
          <w:sz w:val="19"/>
          <w:szCs w:val="19"/>
          <w:lang w:val="sk-SK"/>
        </w:rPr>
      </w:pPr>
      <w:bookmarkStart w:id="215" w:name="_Toc440354986"/>
      <w:bookmarkStart w:id="216" w:name="_Toc440375317"/>
      <w:bookmarkEnd w:id="209"/>
      <w:bookmarkEnd w:id="210"/>
      <w:bookmarkEnd w:id="211"/>
      <w:bookmarkEnd w:id="212"/>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215"/>
      <w:bookmarkEnd w:id="216"/>
    </w:p>
    <w:p w14:paraId="0FFFBA58" w14:textId="0C496DD4" w:rsidR="00AA0C4C" w:rsidRPr="001F1018" w:rsidRDefault="001F1018" w:rsidP="0008366A">
      <w:pPr>
        <w:pStyle w:val="Nadpis2"/>
        <w:spacing w:before="240" w:after="160" w:line="480" w:lineRule="auto"/>
        <w:rPr>
          <w:b/>
          <w:lang w:val="sk-SK"/>
        </w:rPr>
      </w:pPr>
      <w:bookmarkStart w:id="217" w:name="_Toc440354987"/>
      <w:bookmarkStart w:id="218" w:name="_Toc440375318"/>
      <w:bookmarkStart w:id="219" w:name="_Toc458432905"/>
      <w:bookmarkStart w:id="220" w:name="_Toc458515657"/>
      <w:r w:rsidRPr="001F1018">
        <w:rPr>
          <w:b/>
          <w:lang w:val="sk-SK"/>
        </w:rPr>
        <w:t>2.8</w:t>
      </w:r>
      <w:r w:rsidR="007708E2">
        <w:rPr>
          <w:b/>
          <w:lang w:val="sk-SK"/>
        </w:rPr>
        <w:tab/>
      </w:r>
      <w:r w:rsidR="00E40E44" w:rsidRPr="001F1018">
        <w:rPr>
          <w:b/>
          <w:lang w:val="sk-SK"/>
        </w:rPr>
        <w:t>Spôsob financovania projektu</w:t>
      </w:r>
      <w:bookmarkEnd w:id="217"/>
      <w:bookmarkEnd w:id="218"/>
      <w:bookmarkEnd w:id="219"/>
      <w:bookmarkEnd w:id="220"/>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Predfinancovanie</w:t>
      </w:r>
      <w:r w:rsidRPr="005E404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14:paraId="61E598C4" w14:textId="780706EC" w:rsidR="0087029A" w:rsidRPr="001F1018" w:rsidRDefault="0087029A" w:rsidP="00313210">
      <w:pPr>
        <w:pStyle w:val="Nadpis2"/>
        <w:numPr>
          <w:ilvl w:val="1"/>
          <w:numId w:val="43"/>
        </w:numPr>
        <w:spacing w:before="240" w:after="160" w:line="480" w:lineRule="auto"/>
        <w:ind w:left="709" w:hanging="709"/>
        <w:rPr>
          <w:b/>
          <w:lang w:val="sk-SK"/>
        </w:rPr>
      </w:pPr>
      <w:bookmarkStart w:id="221" w:name="_Toc418001232"/>
      <w:bookmarkStart w:id="222" w:name="_Toc418003057"/>
      <w:bookmarkStart w:id="223" w:name="_Toc417648895"/>
      <w:bookmarkStart w:id="224" w:name="_Toc440354988"/>
      <w:bookmarkStart w:id="225" w:name="_Toc440375319"/>
      <w:bookmarkStart w:id="226" w:name="_Toc458432906"/>
      <w:bookmarkStart w:id="227" w:name="_Toc458515658"/>
      <w:bookmarkEnd w:id="221"/>
      <w:bookmarkEnd w:id="222"/>
      <w:r w:rsidRPr="001F1018">
        <w:rPr>
          <w:b/>
          <w:lang w:val="sk-SK"/>
        </w:rPr>
        <w:t>Splnenie podmienok ustanovených v osobitných predpisov</w:t>
      </w:r>
      <w:bookmarkEnd w:id="223"/>
      <w:bookmarkEnd w:id="224"/>
      <w:bookmarkEnd w:id="225"/>
      <w:bookmarkEnd w:id="226"/>
      <w:bookmarkEnd w:id="227"/>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228" w:name="_Toc458515659"/>
      <w:bookmarkStart w:id="229" w:name="_Toc417648896"/>
      <w:bookmarkStart w:id="230" w:name="_Toc440354989"/>
      <w:bookmarkStart w:id="231" w:name="_Toc440375320"/>
      <w:bookmarkStart w:id="232" w:name="_Toc458432907"/>
      <w:r w:rsidRPr="00095609">
        <w:rPr>
          <w:b/>
          <w:color w:val="3C8A2E" w:themeColor="accent5"/>
          <w:sz w:val="24"/>
          <w:szCs w:val="24"/>
          <w:lang w:val="sk-SK"/>
        </w:rPr>
        <w:t>2.9.1 Podmienky týkajúce sa štátnej pomoci a vyplývajúce zo schém štátnej pomoci/pomoc de minimis</w:t>
      </w:r>
      <w:bookmarkEnd w:id="228"/>
    </w:p>
    <w:bookmarkEnd w:id="229"/>
    <w:bookmarkEnd w:id="230"/>
    <w:bookmarkEnd w:id="231"/>
    <w:bookmarkEnd w:id="232"/>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minimis,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233" w:name="_Toc417648897"/>
      <w:bookmarkStart w:id="234" w:name="_Toc440354990"/>
      <w:bookmarkStart w:id="235" w:name="_Toc440375321"/>
      <w:bookmarkStart w:id="236" w:name="_Toc458432908"/>
      <w:bookmarkStart w:id="237" w:name="_Toc458515660"/>
      <w:r w:rsidRPr="001F1018">
        <w:rPr>
          <w:b/>
          <w:color w:val="3C8A2E" w:themeColor="accent5"/>
          <w:sz w:val="24"/>
          <w:szCs w:val="24"/>
          <w:lang w:val="sk-SK"/>
        </w:rPr>
        <w:lastRenderedPageBreak/>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233"/>
      <w:bookmarkEnd w:id="234"/>
      <w:bookmarkEnd w:id="235"/>
      <w:bookmarkEnd w:id="236"/>
      <w:bookmarkEnd w:id="237"/>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238"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238"/>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239" w:name="_Toc418001237"/>
      <w:bookmarkStart w:id="240" w:name="_Toc418003062"/>
      <w:bookmarkStart w:id="241" w:name="_Toc417648901"/>
      <w:bookmarkStart w:id="242" w:name="_Toc440354992"/>
      <w:bookmarkStart w:id="243" w:name="_Toc440375323"/>
      <w:bookmarkStart w:id="244" w:name="_Toc458432910"/>
      <w:bookmarkStart w:id="245" w:name="_Toc458515662"/>
      <w:bookmarkEnd w:id="239"/>
      <w:bookmarkEnd w:id="240"/>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246" w:name="_Toc417645451"/>
      <w:bookmarkStart w:id="247" w:name="_Toc417648902"/>
      <w:bookmarkStart w:id="248" w:name="_Toc417649174"/>
      <w:bookmarkStart w:id="249" w:name="_Toc417649565"/>
      <w:bookmarkStart w:id="250" w:name="_Toc417650272"/>
      <w:bookmarkStart w:id="251" w:name="_Toc418001239"/>
      <w:bookmarkStart w:id="252" w:name="_Toc418003064"/>
      <w:bookmarkStart w:id="253" w:name="_Toc440354993"/>
      <w:bookmarkStart w:id="254" w:name="_Toc440355289"/>
      <w:bookmarkStart w:id="255" w:name="_Toc440374932"/>
      <w:bookmarkStart w:id="256" w:name="_Toc440375324"/>
      <w:bookmarkStart w:id="257" w:name="_Toc440375744"/>
      <w:bookmarkStart w:id="258" w:name="_Toc440634416"/>
      <w:bookmarkStart w:id="259" w:name="_Toc458428905"/>
      <w:bookmarkStart w:id="260" w:name="_Toc458432268"/>
      <w:bookmarkStart w:id="261" w:name="_Toc458432815"/>
      <w:bookmarkStart w:id="262" w:name="_Toc458432911"/>
      <w:bookmarkStart w:id="263" w:name="_Toc458514599"/>
      <w:bookmarkStart w:id="264" w:name="_Toc458515663"/>
      <w:bookmarkStart w:id="265" w:name="_Toc417645452"/>
      <w:bookmarkStart w:id="266" w:name="_Toc417648903"/>
      <w:bookmarkStart w:id="267" w:name="_Toc417649175"/>
      <w:bookmarkStart w:id="268" w:name="_Toc417649566"/>
      <w:bookmarkStart w:id="269" w:name="_Toc417650273"/>
      <w:bookmarkStart w:id="270" w:name="_Toc418001240"/>
      <w:bookmarkStart w:id="271" w:name="_Toc418003065"/>
      <w:bookmarkStart w:id="272" w:name="_Toc440354994"/>
      <w:bookmarkStart w:id="273" w:name="_Toc440355290"/>
      <w:bookmarkStart w:id="274" w:name="_Toc440374933"/>
      <w:bookmarkStart w:id="275" w:name="_Toc440375325"/>
      <w:bookmarkStart w:id="276" w:name="_Toc440375745"/>
      <w:bookmarkStart w:id="277" w:name="_Toc440634417"/>
      <w:bookmarkStart w:id="278" w:name="_Toc458428906"/>
      <w:bookmarkStart w:id="279" w:name="_Toc458432269"/>
      <w:bookmarkStart w:id="280" w:name="_Toc458432816"/>
      <w:bookmarkStart w:id="281" w:name="_Toc458432912"/>
      <w:bookmarkStart w:id="282" w:name="_Toc458514600"/>
      <w:bookmarkStart w:id="283" w:name="_Toc458515664"/>
      <w:bookmarkStart w:id="284" w:name="_Toc417645453"/>
      <w:bookmarkStart w:id="285" w:name="_Toc417648904"/>
      <w:bookmarkStart w:id="286" w:name="_Toc417649176"/>
      <w:bookmarkStart w:id="287" w:name="_Toc417649567"/>
      <w:bookmarkStart w:id="288" w:name="_Toc417650274"/>
      <w:bookmarkStart w:id="289" w:name="_Toc418001241"/>
      <w:bookmarkStart w:id="290" w:name="_Toc418003066"/>
      <w:bookmarkStart w:id="291" w:name="_Toc440354995"/>
      <w:bookmarkStart w:id="292" w:name="_Toc440355291"/>
      <w:bookmarkStart w:id="293" w:name="_Toc440374934"/>
      <w:bookmarkStart w:id="294" w:name="_Toc440375326"/>
      <w:bookmarkStart w:id="295" w:name="_Toc440375746"/>
      <w:bookmarkStart w:id="296" w:name="_Toc440634418"/>
      <w:bookmarkStart w:id="297" w:name="_Toc458428907"/>
      <w:bookmarkStart w:id="298" w:name="_Toc458432270"/>
      <w:bookmarkStart w:id="299" w:name="_Toc458432817"/>
      <w:bookmarkStart w:id="300" w:name="_Toc458432913"/>
      <w:bookmarkStart w:id="301" w:name="_Toc458514601"/>
      <w:bookmarkStart w:id="302" w:name="_Toc458515665"/>
      <w:bookmarkStart w:id="303" w:name="_Toc417645454"/>
      <w:bookmarkStart w:id="304" w:name="_Toc417648905"/>
      <w:bookmarkStart w:id="305" w:name="_Toc417649177"/>
      <w:bookmarkStart w:id="306" w:name="_Toc417649568"/>
      <w:bookmarkStart w:id="307" w:name="_Toc417650275"/>
      <w:bookmarkStart w:id="308" w:name="_Toc418001242"/>
      <w:bookmarkStart w:id="309" w:name="_Toc418003067"/>
      <w:bookmarkStart w:id="310" w:name="_Toc440354996"/>
      <w:bookmarkStart w:id="311" w:name="_Toc440355292"/>
      <w:bookmarkStart w:id="312" w:name="_Toc440374935"/>
      <w:bookmarkStart w:id="313" w:name="_Toc440375327"/>
      <w:bookmarkStart w:id="314" w:name="_Toc440375747"/>
      <w:bookmarkStart w:id="315" w:name="_Toc440634419"/>
      <w:bookmarkStart w:id="316" w:name="_Toc458428908"/>
      <w:bookmarkStart w:id="317" w:name="_Toc458432271"/>
      <w:bookmarkStart w:id="318" w:name="_Toc458432818"/>
      <w:bookmarkStart w:id="319" w:name="_Toc458432914"/>
      <w:bookmarkStart w:id="320" w:name="_Toc458514602"/>
      <w:bookmarkStart w:id="321" w:name="_Toc458515666"/>
      <w:bookmarkStart w:id="322" w:name="_Toc417645455"/>
      <w:bookmarkStart w:id="323" w:name="_Toc417648906"/>
      <w:bookmarkStart w:id="324" w:name="_Toc417649178"/>
      <w:bookmarkStart w:id="325" w:name="_Toc417649569"/>
      <w:bookmarkStart w:id="326" w:name="_Toc417650276"/>
      <w:bookmarkStart w:id="327" w:name="_Toc418001243"/>
      <w:bookmarkStart w:id="328" w:name="_Toc418003068"/>
      <w:bookmarkStart w:id="329" w:name="_Toc440354997"/>
      <w:bookmarkStart w:id="330" w:name="_Toc440355293"/>
      <w:bookmarkStart w:id="331" w:name="_Toc440374936"/>
      <w:bookmarkStart w:id="332" w:name="_Toc440375328"/>
      <w:bookmarkStart w:id="333" w:name="_Toc440375748"/>
      <w:bookmarkStart w:id="334" w:name="_Toc440634420"/>
      <w:bookmarkStart w:id="335" w:name="_Toc458428909"/>
      <w:bookmarkStart w:id="336" w:name="_Toc458432272"/>
      <w:bookmarkStart w:id="337" w:name="_Toc458432819"/>
      <w:bookmarkStart w:id="338" w:name="_Toc458432915"/>
      <w:bookmarkStart w:id="339" w:name="_Toc458514603"/>
      <w:bookmarkStart w:id="340" w:name="_Toc458515667"/>
      <w:bookmarkStart w:id="341" w:name="_Toc417645456"/>
      <w:bookmarkStart w:id="342" w:name="_Toc417648907"/>
      <w:bookmarkStart w:id="343" w:name="_Toc417649179"/>
      <w:bookmarkStart w:id="344" w:name="_Toc417649570"/>
      <w:bookmarkStart w:id="345" w:name="_Toc417650277"/>
      <w:bookmarkStart w:id="346" w:name="_Toc418001244"/>
      <w:bookmarkStart w:id="347" w:name="_Toc418003069"/>
      <w:bookmarkStart w:id="348" w:name="_Toc440354998"/>
      <w:bookmarkStart w:id="349" w:name="_Toc440355294"/>
      <w:bookmarkStart w:id="350" w:name="_Toc440374937"/>
      <w:bookmarkStart w:id="351" w:name="_Toc440375329"/>
      <w:bookmarkStart w:id="352" w:name="_Toc440375749"/>
      <w:bookmarkStart w:id="353" w:name="_Toc440634421"/>
      <w:bookmarkStart w:id="354" w:name="_Toc458428910"/>
      <w:bookmarkStart w:id="355" w:name="_Toc458432273"/>
      <w:bookmarkStart w:id="356" w:name="_Toc458432820"/>
      <w:bookmarkStart w:id="357" w:name="_Toc458432916"/>
      <w:bookmarkStart w:id="358" w:name="_Toc458514604"/>
      <w:bookmarkStart w:id="359" w:name="_Toc458515668"/>
      <w:bookmarkStart w:id="360" w:name="_Toc417645457"/>
      <w:bookmarkStart w:id="361" w:name="_Toc417648908"/>
      <w:bookmarkStart w:id="362" w:name="_Toc417649180"/>
      <w:bookmarkStart w:id="363" w:name="_Toc417649571"/>
      <w:bookmarkStart w:id="364" w:name="_Toc417650278"/>
      <w:bookmarkStart w:id="365" w:name="_Toc418001245"/>
      <w:bookmarkStart w:id="366" w:name="_Toc418003070"/>
      <w:bookmarkStart w:id="367" w:name="_Toc440354999"/>
      <w:bookmarkStart w:id="368" w:name="_Toc440355295"/>
      <w:bookmarkStart w:id="369" w:name="_Toc440374938"/>
      <w:bookmarkStart w:id="370" w:name="_Toc440375330"/>
      <w:bookmarkStart w:id="371" w:name="_Toc440375750"/>
      <w:bookmarkStart w:id="372" w:name="_Toc440634422"/>
      <w:bookmarkStart w:id="373" w:name="_Toc458428911"/>
      <w:bookmarkStart w:id="374" w:name="_Toc458432274"/>
      <w:bookmarkStart w:id="375" w:name="_Toc458432821"/>
      <w:bookmarkStart w:id="376" w:name="_Toc458432917"/>
      <w:bookmarkStart w:id="377" w:name="_Toc458514605"/>
      <w:bookmarkStart w:id="378" w:name="_Toc458515669"/>
      <w:bookmarkStart w:id="379" w:name="_Toc417645458"/>
      <w:bookmarkStart w:id="380" w:name="_Toc417648909"/>
      <w:bookmarkStart w:id="381" w:name="_Toc417649181"/>
      <w:bookmarkStart w:id="382" w:name="_Toc417649572"/>
      <w:bookmarkStart w:id="383" w:name="_Toc417650279"/>
      <w:bookmarkStart w:id="384" w:name="_Toc418001246"/>
      <w:bookmarkStart w:id="385" w:name="_Toc418003071"/>
      <w:bookmarkStart w:id="386" w:name="_Toc440355000"/>
      <w:bookmarkStart w:id="387" w:name="_Toc440355296"/>
      <w:bookmarkStart w:id="388" w:name="_Toc440374939"/>
      <w:bookmarkStart w:id="389" w:name="_Toc440375331"/>
      <w:bookmarkStart w:id="390" w:name="_Toc440375751"/>
      <w:bookmarkStart w:id="391" w:name="_Toc440634423"/>
      <w:bookmarkStart w:id="392" w:name="_Toc458428912"/>
      <w:bookmarkStart w:id="393" w:name="_Toc458432275"/>
      <w:bookmarkStart w:id="394" w:name="_Toc458432822"/>
      <w:bookmarkStart w:id="395" w:name="_Toc458432918"/>
      <w:bookmarkStart w:id="396" w:name="_Toc458514606"/>
      <w:bookmarkStart w:id="397" w:name="_Toc458515670"/>
      <w:bookmarkStart w:id="398" w:name="_Toc417645459"/>
      <w:bookmarkStart w:id="399" w:name="_Toc417648910"/>
      <w:bookmarkStart w:id="400" w:name="_Toc417649182"/>
      <w:bookmarkStart w:id="401" w:name="_Toc417649573"/>
      <w:bookmarkStart w:id="402" w:name="_Toc417650280"/>
      <w:bookmarkStart w:id="403" w:name="_Toc418001247"/>
      <w:bookmarkStart w:id="404" w:name="_Toc418003072"/>
      <w:bookmarkStart w:id="405" w:name="_Toc440355001"/>
      <w:bookmarkStart w:id="406" w:name="_Toc440355297"/>
      <w:bookmarkStart w:id="407" w:name="_Toc440374940"/>
      <w:bookmarkStart w:id="408" w:name="_Toc440375332"/>
      <w:bookmarkStart w:id="409" w:name="_Toc440375752"/>
      <w:bookmarkStart w:id="410" w:name="_Toc440634424"/>
      <w:bookmarkStart w:id="411" w:name="_Toc458428913"/>
      <w:bookmarkStart w:id="412" w:name="_Toc458432276"/>
      <w:bookmarkStart w:id="413" w:name="_Toc458432823"/>
      <w:bookmarkStart w:id="414" w:name="_Toc458432919"/>
      <w:bookmarkStart w:id="415" w:name="_Toc458514607"/>
      <w:bookmarkStart w:id="416" w:name="_Toc458515671"/>
      <w:bookmarkStart w:id="417" w:name="_Toc417645460"/>
      <w:bookmarkStart w:id="418" w:name="_Toc417648911"/>
      <w:bookmarkStart w:id="419" w:name="_Toc417649183"/>
      <w:bookmarkStart w:id="420" w:name="_Toc417649574"/>
      <w:bookmarkStart w:id="421" w:name="_Toc417650281"/>
      <w:bookmarkStart w:id="422" w:name="_Toc418001248"/>
      <w:bookmarkStart w:id="423" w:name="_Toc418003073"/>
      <w:bookmarkStart w:id="424" w:name="_Toc440355002"/>
      <w:bookmarkStart w:id="425" w:name="_Toc440355298"/>
      <w:bookmarkStart w:id="426" w:name="_Toc440374941"/>
      <w:bookmarkStart w:id="427" w:name="_Toc440375333"/>
      <w:bookmarkStart w:id="428" w:name="_Toc440375753"/>
      <w:bookmarkStart w:id="429" w:name="_Toc440634425"/>
      <w:bookmarkStart w:id="430" w:name="_Toc458428914"/>
      <w:bookmarkStart w:id="431" w:name="_Toc458432277"/>
      <w:bookmarkStart w:id="432" w:name="_Toc458432824"/>
      <w:bookmarkStart w:id="433" w:name="_Toc458432920"/>
      <w:bookmarkStart w:id="434" w:name="_Toc458514608"/>
      <w:bookmarkStart w:id="435" w:name="_Toc458515672"/>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436" w:name="_Toc458515673"/>
      <w:bookmarkEnd w:id="213"/>
      <w:bookmarkEnd w:id="214"/>
      <w:r w:rsidRPr="00FA7A4F">
        <w:rPr>
          <w:b/>
          <w:color w:val="3C8A2E" w:themeColor="accent5"/>
          <w:sz w:val="24"/>
          <w:szCs w:val="24"/>
          <w:lang w:val="sk-SK"/>
        </w:rPr>
        <w:t>2.10.1 Časová oprávnenosť realizácie projektu</w:t>
      </w:r>
      <w:bookmarkEnd w:id="436"/>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437" w:name="_Toc418001250"/>
      <w:bookmarkStart w:id="438" w:name="_Toc418003075"/>
      <w:bookmarkStart w:id="439" w:name="_Toc458515674"/>
      <w:bookmarkEnd w:id="437"/>
      <w:bookmarkEnd w:id="438"/>
      <w:r w:rsidRPr="00FA7A4F">
        <w:rPr>
          <w:b/>
          <w:color w:val="3C8A2E" w:themeColor="accent5"/>
          <w:sz w:val="24"/>
          <w:szCs w:val="24"/>
          <w:lang w:val="sk-SK"/>
        </w:rPr>
        <w:t>2.10.2 Oprávnenosť z hľadiska súladu s HP</w:t>
      </w:r>
      <w:bookmarkEnd w:id="439"/>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440" w:name="_Toc418001252"/>
      <w:bookmarkStart w:id="441" w:name="_Toc418003077"/>
      <w:bookmarkStart w:id="442" w:name="_Toc458515675"/>
      <w:bookmarkEnd w:id="440"/>
      <w:bookmarkEnd w:id="441"/>
      <w:r w:rsidRPr="00FA7A4F">
        <w:rPr>
          <w:b/>
          <w:color w:val="3C8A2E" w:themeColor="accent5"/>
          <w:sz w:val="24"/>
          <w:szCs w:val="24"/>
          <w:lang w:val="sk-SK"/>
        </w:rPr>
        <w:t>2.10.3 Maximálna a minimálna výška pomoci</w:t>
      </w:r>
      <w:bookmarkEnd w:id="442"/>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pomoci de minimis</w:t>
      </w:r>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443" w:name="_Toc458515676"/>
      <w:r w:rsidRPr="00FA7A4F">
        <w:rPr>
          <w:rFonts w:ascii="Arial" w:hAnsi="Arial" w:cs="Arial"/>
          <w:b/>
          <w:color w:val="3C8A2E" w:themeColor="accent5"/>
          <w:sz w:val="24"/>
          <w:szCs w:val="24"/>
          <w:lang w:val="sk-SK"/>
        </w:rPr>
        <w:lastRenderedPageBreak/>
        <w:t>2.10.4 Podmienky poskytnutia príspevku z hľadiska definovania merateľných ukazovateľov projektu</w:t>
      </w:r>
      <w:bookmarkEnd w:id="443"/>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444" w:name="_Toc418001255"/>
      <w:bookmarkStart w:id="445" w:name="_Toc418003080"/>
      <w:bookmarkStart w:id="446" w:name="_Toc440355007"/>
      <w:bookmarkStart w:id="447" w:name="_Toc440375338"/>
      <w:bookmarkStart w:id="448" w:name="_Toc458432925"/>
      <w:bookmarkStart w:id="449" w:name="_Toc458515677"/>
      <w:bookmarkEnd w:id="444"/>
      <w:bookmarkEnd w:id="445"/>
      <w:r w:rsidRPr="001F1018">
        <w:rPr>
          <w:b/>
          <w:color w:val="3C8A2E" w:themeColor="accent5"/>
          <w:sz w:val="24"/>
          <w:szCs w:val="24"/>
          <w:lang w:val="sk-SK"/>
        </w:rPr>
        <w:lastRenderedPageBreak/>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446"/>
      <w:bookmarkEnd w:id="447"/>
      <w:bookmarkEnd w:id="448"/>
      <w:bookmarkEnd w:id="449"/>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w:t>
      </w:r>
      <w:r w:rsidR="009E3493">
        <w:rPr>
          <w:rFonts w:ascii="Arial" w:hAnsi="Arial" w:cs="Arial"/>
          <w:sz w:val="19"/>
          <w:szCs w:val="19"/>
          <w:lang w:val="sk-SK"/>
        </w:rPr>
        <w:t>2</w:t>
      </w:r>
      <w:r w:rsidRPr="005E404C">
        <w:rPr>
          <w:rFonts w:ascii="Arial" w:hAnsi="Arial" w:cs="Arial"/>
          <w:sz w:val="19"/>
          <w:szCs w:val="19"/>
          <w:lang w:val="sk-SK"/>
        </w:rPr>
        <w:t>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4F2140"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Pr>
          <w:rStyle w:val="Zstupntext"/>
          <w:rFonts w:ascii="Arial" w:hAnsi="Arial" w:cs="Arial"/>
          <w:color w:val="000000"/>
          <w:sz w:val="19"/>
          <w:szCs w:val="19"/>
          <w:lang w:val="sk-SK"/>
        </w:rPr>
        <w:t>;</w:t>
      </w:r>
    </w:p>
    <w:p w14:paraId="43A96524" w14:textId="475488E5" w:rsidR="004F2140" w:rsidRPr="004F2140" w:rsidRDefault="004F2140" w:rsidP="004F2140">
      <w:pPr>
        <w:pStyle w:val="Odsekzoznamu"/>
        <w:numPr>
          <w:ilvl w:val="0"/>
          <w:numId w:val="32"/>
        </w:numPr>
        <w:spacing w:after="120" w:line="240" w:lineRule="auto"/>
        <w:contextualSpacing w:val="0"/>
        <w:jc w:val="both"/>
        <w:rPr>
          <w:rFonts w:ascii="Arial" w:hAnsi="Arial"/>
          <w:sz w:val="19"/>
          <w:szCs w:val="19"/>
        </w:rPr>
      </w:pPr>
      <w:r w:rsidRPr="004F2140">
        <w:rPr>
          <w:rFonts w:ascii="Arial" w:hAnsi="Arial"/>
          <w:sz w:val="19"/>
          <w:szCs w:val="19"/>
        </w:rPr>
        <w:t>k</w:t>
      </w:r>
      <w:r w:rsidRPr="000866D1">
        <w:rPr>
          <w:rFonts w:ascii="Arial" w:hAnsi="Arial"/>
          <w:sz w:val="19"/>
          <w:szCs w:val="19"/>
          <w:lang w:val="sk-SK"/>
        </w:rPr>
        <w:t> podielu štrukturálnych fondov</w:t>
      </w:r>
      <w:r w:rsidRPr="004F2140">
        <w:rPr>
          <w:rFonts w:ascii="Arial" w:hAnsi="Arial"/>
          <w:sz w:val="19"/>
          <w:szCs w:val="19"/>
        </w:rPr>
        <w:t xml:space="preserve"> a</w:t>
      </w:r>
      <w:r w:rsidRPr="000866D1">
        <w:rPr>
          <w:rFonts w:ascii="Arial" w:hAnsi="Arial"/>
          <w:sz w:val="19"/>
          <w:szCs w:val="19"/>
          <w:lang w:val="sk-SK"/>
        </w:rPr>
        <w:t> </w:t>
      </w:r>
      <w:r w:rsidRPr="000866D1">
        <w:rPr>
          <w:rFonts w:ascii="Arial" w:hAnsi="Arial" w:cs="Arial"/>
          <w:sz w:val="19"/>
          <w:szCs w:val="19"/>
          <w:lang w:val="sk-SK"/>
        </w:rPr>
        <w:t>Kohézneho fondu</w:t>
      </w:r>
      <w:r w:rsidRPr="004F2140">
        <w:rPr>
          <w:rFonts w:ascii="Arial" w:hAnsi="Arial"/>
          <w:sz w:val="19"/>
          <w:szCs w:val="19"/>
        </w:rPr>
        <w:t xml:space="preserve"> je</w:t>
      </w:r>
      <w:r w:rsidRPr="000866D1">
        <w:rPr>
          <w:rFonts w:ascii="Arial" w:hAnsi="Arial"/>
          <w:sz w:val="19"/>
          <w:szCs w:val="19"/>
          <w:lang w:val="sk-SK"/>
        </w:rPr>
        <w:t xml:space="preserve"> priradené spolufinancovanie zo</w:t>
      </w:r>
      <w:r w:rsidRPr="000866D1">
        <w:rPr>
          <w:rFonts w:ascii="Arial" w:hAnsi="Arial" w:cs="Arial"/>
          <w:sz w:val="19"/>
          <w:szCs w:val="19"/>
          <w:lang w:val="sk-SK"/>
        </w:rPr>
        <w:t> </w:t>
      </w:r>
      <w:r w:rsidRPr="000866D1">
        <w:rPr>
          <w:rFonts w:ascii="Arial" w:hAnsi="Arial"/>
          <w:sz w:val="19"/>
          <w:szCs w:val="19"/>
          <w:lang w:val="sk-SK"/>
        </w:rPr>
        <w:t>štátneho rozpočtu</w:t>
      </w:r>
      <w:r w:rsidRPr="004F2140">
        <w:rPr>
          <w:rFonts w:ascii="Arial" w:hAnsi="Arial"/>
          <w:sz w:val="19"/>
          <w:szCs w:val="19"/>
        </w:rPr>
        <w:t xml:space="preserve"> v</w:t>
      </w:r>
      <w:r w:rsidRPr="000866D1">
        <w:rPr>
          <w:rFonts w:ascii="Arial" w:hAnsi="Arial"/>
          <w:sz w:val="19"/>
          <w:szCs w:val="19"/>
          <w:lang w:val="sk-SK"/>
        </w:rPr>
        <w:t> stanovenom pomere</w:t>
      </w:r>
      <w:r w:rsidRPr="004F2140">
        <w:rPr>
          <w:rFonts w:ascii="Arial" w:hAnsi="Arial"/>
          <w:sz w:val="19"/>
          <w:szCs w:val="19"/>
        </w:rPr>
        <w:t xml:space="preserve"> v</w:t>
      </w:r>
      <w:r w:rsidRPr="000866D1">
        <w:rPr>
          <w:rFonts w:ascii="Arial" w:hAnsi="Arial"/>
          <w:sz w:val="19"/>
          <w:szCs w:val="19"/>
          <w:lang w:val="sk-SK"/>
        </w:rPr>
        <w:t> závislosti</w:t>
      </w:r>
      <w:r w:rsidRPr="004F2140">
        <w:rPr>
          <w:rFonts w:ascii="Arial" w:hAnsi="Arial"/>
          <w:sz w:val="19"/>
          <w:szCs w:val="19"/>
        </w:rPr>
        <w:t xml:space="preserve"> od</w:t>
      </w:r>
      <w:r w:rsidRPr="000866D1">
        <w:rPr>
          <w:rFonts w:ascii="Arial" w:hAnsi="Arial"/>
          <w:sz w:val="19"/>
          <w:szCs w:val="19"/>
          <w:lang w:val="sk-SK"/>
        </w:rPr>
        <w:t xml:space="preserve"> typu prijímateľa</w:t>
      </w:r>
      <w:r w:rsidRPr="004F2140">
        <w:rPr>
          <w:rFonts w:ascii="Arial" w:hAnsi="Arial"/>
          <w:sz w:val="19"/>
          <w:szCs w:val="19"/>
        </w:rPr>
        <w:t xml:space="preserve"> a</w:t>
      </w:r>
      <w:r w:rsidRPr="000866D1">
        <w:rPr>
          <w:rFonts w:ascii="Arial" w:hAnsi="Arial"/>
          <w:sz w:val="19"/>
          <w:szCs w:val="19"/>
          <w:lang w:val="sk-SK"/>
        </w:rPr>
        <w:t> kategórie regiónu</w:t>
      </w:r>
      <w:r w:rsidRPr="004F2140">
        <w:rPr>
          <w:rFonts w:ascii="Arial" w:hAnsi="Arial"/>
          <w:sz w:val="19"/>
          <w:szCs w:val="19"/>
        </w:rPr>
        <w:t>,</w:t>
      </w:r>
      <w:r w:rsidRPr="000866D1">
        <w:rPr>
          <w:rFonts w:ascii="Arial" w:hAnsi="Arial"/>
          <w:sz w:val="19"/>
          <w:szCs w:val="19"/>
          <w:lang w:val="sk-SK"/>
        </w:rPr>
        <w:t xml:space="preserve"> okrem financovania prijímateľa</w:t>
      </w:r>
      <w:r w:rsidRPr="004F2140">
        <w:rPr>
          <w:rFonts w:ascii="Arial" w:hAnsi="Arial"/>
          <w:sz w:val="19"/>
          <w:szCs w:val="19"/>
        </w:rPr>
        <w:t>:</w:t>
      </w:r>
    </w:p>
    <w:p w14:paraId="5499DDC9" w14:textId="13AA3503" w:rsidR="004F2140" w:rsidRPr="004F2140" w:rsidRDefault="004F2140" w:rsidP="004F2140">
      <w:pPr>
        <w:pStyle w:val="Odsekzoznamu"/>
        <w:numPr>
          <w:ilvl w:val="1"/>
          <w:numId w:val="32"/>
        </w:numPr>
        <w:spacing w:after="120" w:line="240" w:lineRule="auto"/>
        <w:contextualSpacing w:val="0"/>
        <w:jc w:val="both"/>
        <w:rPr>
          <w:rFonts w:ascii="Arial" w:hAnsi="Arial"/>
          <w:sz w:val="19"/>
          <w:szCs w:val="19"/>
        </w:rPr>
      </w:pPr>
      <w:r w:rsidRPr="004F2140">
        <w:rPr>
          <w:rFonts w:ascii="Arial" w:hAnsi="Arial"/>
          <w:sz w:val="19"/>
          <w:szCs w:val="19"/>
        </w:rPr>
        <w:t>v</w:t>
      </w:r>
      <w:r w:rsidRPr="000866D1">
        <w:rPr>
          <w:rFonts w:ascii="Arial" w:hAnsi="Arial"/>
          <w:sz w:val="19"/>
          <w:szCs w:val="19"/>
          <w:lang w:val="sk-SK"/>
        </w:rPr>
        <w:t xml:space="preserve"> ktorého prípade sa</w:t>
      </w:r>
      <w:r w:rsidRPr="004F2140">
        <w:rPr>
          <w:rFonts w:ascii="Arial" w:hAnsi="Arial"/>
          <w:sz w:val="19"/>
          <w:szCs w:val="19"/>
        </w:rPr>
        <w:t xml:space="preserve"> k</w:t>
      </w:r>
      <w:r w:rsidRPr="000866D1">
        <w:rPr>
          <w:rFonts w:ascii="Arial" w:hAnsi="Arial"/>
          <w:sz w:val="19"/>
          <w:szCs w:val="19"/>
          <w:lang w:val="sk-SK"/>
        </w:rPr>
        <w:t> podielu štrukturálnych fondov</w:t>
      </w:r>
      <w:r w:rsidRPr="004F2140">
        <w:rPr>
          <w:rFonts w:ascii="Arial" w:hAnsi="Arial"/>
          <w:sz w:val="19"/>
          <w:szCs w:val="19"/>
        </w:rPr>
        <w:t xml:space="preserve"> a</w:t>
      </w:r>
      <w:r w:rsidRPr="000866D1">
        <w:rPr>
          <w:rFonts w:ascii="Arial" w:hAnsi="Arial"/>
          <w:sz w:val="19"/>
          <w:szCs w:val="19"/>
          <w:lang w:val="sk-SK"/>
        </w:rPr>
        <w:t> </w:t>
      </w:r>
      <w:r w:rsidRPr="000866D1">
        <w:rPr>
          <w:rFonts w:ascii="Arial" w:hAnsi="Arial" w:cs="Arial"/>
          <w:sz w:val="19"/>
          <w:szCs w:val="19"/>
          <w:lang w:val="sk-SK"/>
        </w:rPr>
        <w:t>Kohézneho fondu</w:t>
      </w:r>
      <w:r w:rsidRPr="000866D1">
        <w:rPr>
          <w:rFonts w:ascii="Arial" w:hAnsi="Arial"/>
          <w:sz w:val="19"/>
          <w:szCs w:val="19"/>
          <w:lang w:val="sk-SK"/>
        </w:rPr>
        <w:t xml:space="preserve"> neprideľuje spolufinancovanie zo štátneho rozpočtu</w:t>
      </w:r>
      <w:r w:rsidRPr="004F2140">
        <w:rPr>
          <w:rFonts w:ascii="Arial" w:hAnsi="Arial"/>
          <w:sz w:val="19"/>
          <w:szCs w:val="19"/>
        </w:rPr>
        <w:t>, ale</w:t>
      </w:r>
      <w:r w:rsidRPr="000866D1">
        <w:rPr>
          <w:rFonts w:ascii="Arial" w:hAnsi="Arial"/>
          <w:sz w:val="19"/>
          <w:szCs w:val="19"/>
          <w:lang w:val="sk-SK"/>
        </w:rPr>
        <w:t xml:space="preserve"> celá výška štátnej pomoci</w:t>
      </w:r>
      <w:r w:rsidRPr="004F2140">
        <w:rPr>
          <w:rFonts w:ascii="Arial" w:hAnsi="Arial"/>
          <w:sz w:val="19"/>
          <w:szCs w:val="19"/>
        </w:rPr>
        <w:t xml:space="preserve"> je</w:t>
      </w:r>
      <w:r w:rsidRPr="000866D1">
        <w:rPr>
          <w:rFonts w:ascii="Arial" w:hAnsi="Arial"/>
          <w:sz w:val="19"/>
          <w:szCs w:val="19"/>
          <w:lang w:val="sk-SK"/>
        </w:rPr>
        <w:t xml:space="preserve"> tvorená len príspevkom</w:t>
      </w:r>
      <w:r w:rsidR="004C16B0">
        <w:rPr>
          <w:rFonts w:ascii="Arial" w:hAnsi="Arial"/>
          <w:sz w:val="19"/>
          <w:szCs w:val="19"/>
          <w:lang w:val="sk-SK"/>
        </w:rPr>
        <w:t xml:space="preserve"> EU</w:t>
      </w:r>
      <w:r w:rsidRPr="004F2140">
        <w:rPr>
          <w:rFonts w:ascii="Arial" w:hAnsi="Arial"/>
          <w:sz w:val="19"/>
          <w:szCs w:val="19"/>
        </w:rPr>
        <w:t>,</w:t>
      </w:r>
    </w:p>
    <w:p w14:paraId="15B0CCAB" w14:textId="11149AC0" w:rsidR="00C85E20" w:rsidRPr="004F2140"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r w:rsidRPr="004F2140">
        <w:rPr>
          <w:rFonts w:ascii="Arial" w:hAnsi="Arial"/>
          <w:sz w:val="19"/>
          <w:szCs w:val="19"/>
        </w:rPr>
        <w:t>v</w:t>
      </w:r>
      <w:r w:rsidRPr="000866D1">
        <w:rPr>
          <w:rFonts w:ascii="Arial" w:hAnsi="Arial"/>
          <w:sz w:val="19"/>
          <w:szCs w:val="19"/>
          <w:lang w:val="sk-SK"/>
        </w:rPr>
        <w:t> ktorého prípade sa výška pomoci stanovuje riadiacim orgánom</w:t>
      </w:r>
      <w:r w:rsidRPr="004F2140">
        <w:rPr>
          <w:rFonts w:ascii="Arial" w:hAnsi="Arial"/>
          <w:sz w:val="19"/>
          <w:szCs w:val="19"/>
        </w:rPr>
        <w:t xml:space="preserve"> v</w:t>
      </w:r>
      <w:r w:rsidRPr="000866D1">
        <w:rPr>
          <w:rFonts w:ascii="Arial" w:hAnsi="Arial"/>
          <w:sz w:val="19"/>
          <w:szCs w:val="19"/>
          <w:lang w:val="sk-SK"/>
        </w:rPr>
        <w:t> príslušnej schéme pomoci</w:t>
      </w:r>
      <w:r w:rsidRPr="004F2140">
        <w:rPr>
          <w:rFonts w:ascii="Arial" w:hAnsi="Arial"/>
          <w:sz w:val="19"/>
          <w:szCs w:val="19"/>
        </w:rPr>
        <w:t xml:space="preserve"> de</w:t>
      </w:r>
      <w:r w:rsidRPr="000866D1">
        <w:rPr>
          <w:rFonts w:ascii="Arial" w:hAnsi="Arial" w:cs="Arial"/>
          <w:sz w:val="19"/>
          <w:szCs w:val="19"/>
          <w:lang w:val="sk-SK"/>
        </w:rPr>
        <w:t> </w:t>
      </w:r>
      <w:r w:rsidRPr="000866D1">
        <w:rPr>
          <w:rFonts w:ascii="Arial" w:hAnsi="Arial"/>
          <w:sz w:val="19"/>
          <w:szCs w:val="19"/>
          <w:lang w:val="sk-SK"/>
        </w:rPr>
        <w:t>minimis</w:t>
      </w:r>
      <w:r w:rsidRPr="004F2140">
        <w:rPr>
          <w:rFonts w:ascii="Arial" w:hAnsi="Arial"/>
          <w:sz w:val="19"/>
          <w:szCs w:val="19"/>
        </w:rPr>
        <w:t>,</w:t>
      </w:r>
      <w:r w:rsidRPr="000866D1">
        <w:rPr>
          <w:rFonts w:ascii="Arial" w:hAnsi="Arial"/>
          <w:sz w:val="19"/>
          <w:szCs w:val="19"/>
          <w:lang w:val="sk-SK"/>
        </w:rPr>
        <w:t xml:space="preserve"> pričom ak intenzita pomoci</w:t>
      </w:r>
      <w:r w:rsidRPr="004F2140">
        <w:rPr>
          <w:rFonts w:ascii="Arial" w:hAnsi="Arial"/>
          <w:sz w:val="19"/>
          <w:szCs w:val="19"/>
        </w:rPr>
        <w:t xml:space="preserve"> de</w:t>
      </w:r>
      <w:r w:rsidRPr="000866D1">
        <w:rPr>
          <w:rFonts w:ascii="Arial" w:hAnsi="Arial"/>
          <w:sz w:val="19"/>
          <w:szCs w:val="19"/>
          <w:lang w:val="sk-SK"/>
        </w:rPr>
        <w:t xml:space="preserve"> minimis presahuje maximálnu výšku finančnej pomoci</w:t>
      </w:r>
      <w:r w:rsidRPr="004F2140">
        <w:rPr>
          <w:rFonts w:ascii="Arial" w:hAnsi="Arial"/>
          <w:sz w:val="19"/>
          <w:szCs w:val="19"/>
        </w:rPr>
        <w:t xml:space="preserve"> z EÚ (v</w:t>
      </w:r>
      <w:r w:rsidRPr="000866D1">
        <w:rPr>
          <w:rFonts w:ascii="Arial" w:hAnsi="Arial"/>
          <w:sz w:val="19"/>
          <w:szCs w:val="19"/>
          <w:lang w:val="sk-SK"/>
        </w:rPr>
        <w:t> prípade menej rozvinutých regiónov</w:t>
      </w:r>
      <w:r w:rsidRPr="004F2140">
        <w:rPr>
          <w:rFonts w:ascii="Arial" w:hAnsi="Arial"/>
          <w:sz w:val="19"/>
          <w:szCs w:val="19"/>
        </w:rPr>
        <w:t xml:space="preserve"> 85,0 %, resp. v</w:t>
      </w:r>
      <w:r w:rsidRPr="000866D1">
        <w:rPr>
          <w:rFonts w:ascii="Arial" w:hAnsi="Arial"/>
          <w:sz w:val="19"/>
          <w:szCs w:val="19"/>
          <w:lang w:val="sk-SK"/>
        </w:rPr>
        <w:t> prípade viac rozvinutých regiónov</w:t>
      </w:r>
      <w:r w:rsidRPr="004F2140">
        <w:rPr>
          <w:rFonts w:ascii="Arial" w:hAnsi="Arial"/>
          <w:sz w:val="19"/>
          <w:szCs w:val="19"/>
        </w:rPr>
        <w:t xml:space="preserve"> 50,0 % z</w:t>
      </w:r>
      <w:r w:rsidRPr="000866D1">
        <w:rPr>
          <w:rFonts w:ascii="Arial" w:hAnsi="Arial"/>
          <w:sz w:val="19"/>
          <w:szCs w:val="19"/>
          <w:lang w:val="sk-SK"/>
        </w:rPr>
        <w:t> celkových oprávnených výdavkov</w:t>
      </w:r>
      <w:r w:rsidRPr="004F2140">
        <w:rPr>
          <w:rFonts w:ascii="Arial" w:hAnsi="Arial"/>
          <w:sz w:val="19"/>
          <w:szCs w:val="19"/>
        </w:rPr>
        <w:t>),</w:t>
      </w:r>
      <w:r w:rsidRPr="000866D1">
        <w:rPr>
          <w:rFonts w:ascii="Arial" w:hAnsi="Arial"/>
          <w:sz w:val="19"/>
          <w:szCs w:val="19"/>
          <w:lang w:val="sk-SK"/>
        </w:rPr>
        <w:t xml:space="preserve"> bude tento rozdiel dofinancovaný zo štátneho rozpočtu</w:t>
      </w:r>
      <w:r w:rsidR="00C85E20" w:rsidRPr="004F2140">
        <w:rPr>
          <w:rStyle w:val="Zstupntext"/>
          <w:rFonts w:ascii="Arial" w:hAnsi="Arial" w:cs="Arial"/>
          <w:color w:val="000000"/>
          <w:sz w:val="19"/>
          <w:szCs w:val="19"/>
          <w:lang w:val="sk-SK"/>
        </w:rPr>
        <w:t>.</w:t>
      </w:r>
    </w:p>
    <w:p w14:paraId="3D0F909C" w14:textId="77777777" w:rsidR="00D07A70"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975E57" w:rsidRDefault="009E3493" w:rsidP="009E3493">
      <w:pPr>
        <w:pStyle w:val="Odsekzoznamu"/>
        <w:spacing w:after="120" w:line="240" w:lineRule="auto"/>
        <w:ind w:left="284"/>
        <w:contextualSpacing w:val="0"/>
        <w:jc w:val="both"/>
        <w:rPr>
          <w:rFonts w:ascii="Arial" w:hAnsi="Arial"/>
          <w:sz w:val="16"/>
        </w:rPr>
      </w:pPr>
    </w:p>
    <w:p w14:paraId="647A4DF3" w14:textId="77777777" w:rsidR="009E3493" w:rsidRPr="005E404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lastRenderedPageBreak/>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rámci schém pomoci de minimis</w:t>
      </w:r>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450"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4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lastRenderedPageBreak/>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9"/>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lastRenderedPageBreak/>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minimis </w:t>
      </w:r>
      <w:r w:rsidRPr="005E404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451" w:name="_Toc417648916"/>
      <w:bookmarkStart w:id="452" w:name="_Toc410400263"/>
      <w:bookmarkStart w:id="453" w:name="_Toc417132503"/>
      <w:bookmarkStart w:id="454" w:name="_Toc417648917"/>
      <w:bookmarkStart w:id="455" w:name="_Toc440355008"/>
      <w:bookmarkStart w:id="456" w:name="_Toc440375339"/>
      <w:bookmarkStart w:id="457" w:name="_Toc458432926"/>
      <w:bookmarkStart w:id="458" w:name="_Toc458515678"/>
      <w:bookmarkEnd w:id="451"/>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452"/>
      <w:bookmarkEnd w:id="453"/>
      <w:bookmarkEnd w:id="454"/>
      <w:bookmarkEnd w:id="455"/>
      <w:bookmarkEnd w:id="456"/>
      <w:bookmarkEnd w:id="457"/>
      <w:bookmarkEnd w:id="458"/>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274C3396"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0071296A">
        <w:rPr>
          <w:rFonts w:ascii="Arial" w:hAnsi="Arial" w:cs="Arial"/>
          <w:color w:val="000000"/>
          <w:sz w:val="19"/>
          <w:szCs w:val="19"/>
          <w:lang w:val="sk-SK"/>
        </w:rPr>
        <w:t xml:space="preserve"> jej</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w:t>
      </w:r>
      <w:r w:rsidR="002F3355" w:rsidRPr="00941FF6">
        <w:rPr>
          <w:rFonts w:ascii="Arial" w:hAnsi="Arial" w:cs="Arial"/>
          <w:color w:val="000000"/>
          <w:sz w:val="19"/>
          <w:szCs w:val="19"/>
          <w:lang w:val="sk-SK"/>
        </w:rPr>
        <w:t xml:space="preserve">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59" w:name="_Toc417132504"/>
      <w:bookmarkStart w:id="460" w:name="_Toc417648918"/>
      <w:bookmarkStart w:id="461" w:name="_Toc440355009"/>
      <w:bookmarkStart w:id="462" w:name="_Toc440375340"/>
      <w:bookmarkStart w:id="463" w:name="_Toc458432927"/>
      <w:bookmarkStart w:id="464"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r w:rsidR="0038504E" w:rsidRPr="001F1018">
        <w:rPr>
          <w:b/>
          <w:lang w:val="sk-SK"/>
        </w:rPr>
        <w:t>ŽoNFP</w:t>
      </w:r>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20"/>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DataCentrum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vypracuje/vyplní ŽoNFP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si skontroluje ŽoNFP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skontrolovanú  ŽoNFP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Žiadateľ zašle ŽoNFP v písomnej podobe</w:t>
      </w:r>
      <w:r w:rsidRPr="00E02E72">
        <w:rPr>
          <w:rFonts w:eastAsia="Times New Roman" w:cstheme="minorHAnsi"/>
          <w:sz w:val="19"/>
          <w:szCs w:val="19"/>
          <w:lang w:val="sk-SK" w:eastAsia="sk-SK"/>
        </w:rPr>
        <w:t xml:space="preserve">, t.z., že žiadateľ vytlačí a zašle verziu ŽoNFP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Žiadateľovi odporúčame sledovať ŽoNFP prostredníctvom ITMS2014+ a v prípade výzvy na doplnenie ŽoNFP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65" w:name="_Toc417132505"/>
      <w:bookmarkStart w:id="466" w:name="_Toc417648919"/>
      <w:bookmarkStart w:id="467" w:name="_Toc440355010"/>
      <w:bookmarkStart w:id="468" w:name="_Toc440375341"/>
      <w:bookmarkStart w:id="469" w:name="_Toc458432928"/>
      <w:bookmarkStart w:id="470" w:name="_Toc458515680"/>
      <w:bookmarkEnd w:id="459"/>
      <w:bookmarkEnd w:id="460"/>
      <w:bookmarkEnd w:id="461"/>
      <w:bookmarkEnd w:id="462"/>
      <w:bookmarkEnd w:id="463"/>
      <w:bookmarkEnd w:id="464"/>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65"/>
      <w:bookmarkEnd w:id="466"/>
      <w:bookmarkEnd w:id="467"/>
      <w:bookmarkEnd w:id="468"/>
      <w:bookmarkEnd w:id="469"/>
      <w:bookmarkEnd w:id="470"/>
    </w:p>
    <w:p w14:paraId="09714EBB" w14:textId="5B039991"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w:t>
      </w:r>
      <w:r w:rsidR="00FF5CA0" w:rsidRPr="00984047">
        <w:rPr>
          <w:rFonts w:ascii="Arial" w:hAnsi="Arial" w:cs="Arial"/>
          <w:color w:val="000000"/>
          <w:sz w:val="19"/>
          <w:szCs w:val="19"/>
          <w:lang w:val="sk-SK"/>
        </w:rPr>
        <w:t xml:space="preserve">žiadateľ o NFP </w:t>
      </w:r>
      <w:r w:rsidR="0071296A">
        <w:rPr>
          <w:rFonts w:ascii="Arial" w:hAnsi="Arial" w:cs="Arial"/>
          <w:color w:val="000000"/>
          <w:sz w:val="19"/>
          <w:szCs w:val="19"/>
          <w:lang w:val="sk-SK"/>
        </w:rPr>
        <w:t>predkladá</w:t>
      </w:r>
      <w:r w:rsidRPr="00984047">
        <w:rPr>
          <w:rFonts w:ascii="Arial" w:hAnsi="Arial" w:cs="Arial"/>
          <w:color w:val="000000"/>
          <w:sz w:val="19"/>
          <w:szCs w:val="19"/>
          <w:lang w:val="sk-SK"/>
        </w:rPr>
        <w:t xml:space="preserve">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21"/>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1C9A74A4"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bCs/>
                <w:sz w:val="19"/>
                <w:szCs w:val="19"/>
                <w:lang w:val="sk-SK"/>
              </w:rPr>
              <w:t>1</w:t>
            </w:r>
            <w:r w:rsidR="00FF5CA0" w:rsidRPr="00984047">
              <w:rPr>
                <w:bCs/>
                <w:sz w:val="19"/>
                <w:szCs w:val="19"/>
                <w:lang w:val="sk-SK"/>
              </w:rPr>
              <w:t>.</w:t>
            </w:r>
            <w:r w:rsidR="001F496A">
              <w:rPr>
                <w:b/>
                <w:bCs/>
                <w:sz w:val="19"/>
                <w:szCs w:val="19"/>
                <w:lang w:val="sk-SK"/>
              </w:rPr>
              <w:t>Čestné vyhlásenie</w:t>
            </w:r>
            <w:r w:rsidR="00FF5CA0" w:rsidRPr="00984047">
              <w:rPr>
                <w:sz w:val="19"/>
                <w:szCs w:val="19"/>
                <w:lang w:val="sk-SK"/>
              </w:rPr>
              <w:t xml:space="preserve">, že žiadateľ nie je dlžníkom na daniach, </w:t>
            </w:r>
            <w:r w:rsidR="001F496A">
              <w:rPr>
                <w:sz w:val="19"/>
                <w:szCs w:val="19"/>
                <w:lang w:val="sk-SK"/>
              </w:rPr>
              <w:t>vedených miestne príslušným daňovým</w:t>
            </w:r>
            <w:r w:rsidR="00CA7D51">
              <w:rPr>
                <w:sz w:val="19"/>
                <w:szCs w:val="19"/>
                <w:lang w:val="sk-SK"/>
              </w:rPr>
              <w:t xml:space="preserve"> úradom</w:t>
            </w:r>
            <w:r w:rsidR="00FF5CA0" w:rsidRPr="00984047">
              <w:rPr>
                <w:sz w:val="19"/>
                <w:szCs w:val="19"/>
                <w:lang w:val="sk-SK"/>
              </w:rPr>
              <w:t xml:space="preserve">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2</w:t>
            </w:r>
            <w:r w:rsidR="00FF5CA0" w:rsidRPr="00984047">
              <w:rPr>
                <w:sz w:val="19"/>
                <w:szCs w:val="19"/>
                <w:lang w:val="sk-SK"/>
              </w:rPr>
              <w:t xml:space="preserve">. </w:t>
            </w:r>
            <w:r w:rsidR="001F496A">
              <w:rPr>
                <w:b/>
                <w:sz w:val="19"/>
                <w:szCs w:val="19"/>
                <w:lang w:val="sk-SK"/>
              </w:rPr>
              <w:t>Čestné vyhlásenie</w:t>
            </w:r>
            <w:r w:rsidR="002D2994" w:rsidRPr="00984047">
              <w:rPr>
                <w:b/>
                <w:sz w:val="19"/>
                <w:szCs w:val="19"/>
                <w:lang w:val="sk-SK"/>
              </w:rPr>
              <w:t>,</w:t>
            </w:r>
            <w:r w:rsidR="00FF5CA0" w:rsidRPr="00984047">
              <w:rPr>
                <w:sz w:val="19"/>
                <w:szCs w:val="19"/>
                <w:lang w:val="sk-SK"/>
              </w:rPr>
              <w:t xml:space="preserve"> že žiadateľ nie je dlžníkom na zdravotnom poistení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3</w:t>
            </w:r>
            <w:r w:rsidR="00FF5CA0" w:rsidRPr="00984047">
              <w:rPr>
                <w:sz w:val="19"/>
                <w:szCs w:val="19"/>
                <w:lang w:val="sk-SK"/>
              </w:rPr>
              <w:t xml:space="preserve">. </w:t>
            </w:r>
            <w:r w:rsidR="001F496A">
              <w:rPr>
                <w:b/>
                <w:sz w:val="19"/>
                <w:szCs w:val="19"/>
                <w:lang w:val="sk-SK"/>
              </w:rPr>
              <w:t>Čestné vyhlásenie</w:t>
            </w:r>
            <w:r w:rsidR="00FF5CA0" w:rsidRPr="00984047">
              <w:rPr>
                <w:sz w:val="19"/>
                <w:szCs w:val="19"/>
                <w:lang w:val="sk-SK"/>
              </w:rPr>
              <w:t xml:space="preserve">, že žiadateľ nie je dlžníkom na sociálnom poistení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4</w:t>
            </w:r>
            <w:r w:rsidR="00FF5CA0" w:rsidRPr="00984047">
              <w:rPr>
                <w:sz w:val="19"/>
                <w:szCs w:val="19"/>
                <w:lang w:val="sk-SK"/>
              </w:rPr>
              <w:t xml:space="preserve">. </w:t>
            </w:r>
            <w:r w:rsidR="001F496A">
              <w:rPr>
                <w:b/>
                <w:sz w:val="19"/>
                <w:szCs w:val="19"/>
                <w:lang w:val="sk-SK"/>
              </w:rPr>
              <w:t>Čestné vyhlásenie</w:t>
            </w:r>
            <w:r w:rsidR="006C4F85">
              <w:rPr>
                <w:b/>
                <w:sz w:val="19"/>
                <w:szCs w:val="19"/>
                <w:lang w:val="sk-SK"/>
              </w:rPr>
              <w:t xml:space="preserve"> / účtovná závierka</w:t>
            </w:r>
            <w:r w:rsidR="002D2994" w:rsidRPr="00984047">
              <w:rPr>
                <w:sz w:val="19"/>
                <w:szCs w:val="19"/>
                <w:lang w:val="sk-SK"/>
              </w:rPr>
              <w:t xml:space="preserve">, </w:t>
            </w:r>
            <w:r w:rsidR="00FF5CA0"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Pr>
                <w:sz w:val="19"/>
                <w:szCs w:val="19"/>
                <w:lang w:val="sk-SK"/>
              </w:rPr>
              <w:t>5</w:t>
            </w:r>
            <w:r w:rsidR="00FF5CA0" w:rsidRPr="00984047">
              <w:rPr>
                <w:sz w:val="19"/>
                <w:szCs w:val="19"/>
                <w:lang w:val="sk-SK"/>
              </w:rPr>
              <w:t xml:space="preserve">. </w:t>
            </w:r>
          </w:p>
          <w:p w14:paraId="15B0CDFC" w14:textId="7CDE5E86" w:rsidR="00FF5CA0" w:rsidRPr="00984047"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Čestné vyhlásenie, </w:t>
            </w:r>
            <w:r w:rsidR="00DC079C">
              <w:rPr>
                <w:sz w:val="19"/>
                <w:szCs w:val="19"/>
                <w:lang w:val="sk-SK"/>
              </w:rPr>
              <w:t xml:space="preserve">že žiadateľ je </w:t>
            </w:r>
            <w:r>
              <w:rPr>
                <w:sz w:val="19"/>
                <w:szCs w:val="19"/>
                <w:lang w:val="sk-SK"/>
              </w:rPr>
              <w:t>finančne spôsobil</w:t>
            </w:r>
            <w:r w:rsidR="00DC079C">
              <w:rPr>
                <w:sz w:val="19"/>
                <w:szCs w:val="19"/>
                <w:lang w:val="sk-SK"/>
              </w:rPr>
              <w:t xml:space="preserve">ý </w:t>
            </w:r>
            <w:r>
              <w:rPr>
                <w:sz w:val="19"/>
                <w:szCs w:val="19"/>
                <w:lang w:val="sk-SK"/>
              </w:rPr>
              <w:t>spolufinancovania</w:t>
            </w:r>
            <w:r w:rsidR="00DC079C">
              <w:rPr>
                <w:sz w:val="19"/>
                <w:szCs w:val="19"/>
                <w:lang w:val="sk-SK"/>
              </w:rPr>
              <w:t xml:space="preserve"> projektu</w:t>
            </w:r>
            <w:r>
              <w:rPr>
                <w:sz w:val="19"/>
                <w:szCs w:val="19"/>
                <w:lang w:val="sk-SK"/>
              </w:rPr>
              <w:t xml:space="preserve"> </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6</w:t>
            </w:r>
            <w:r w:rsidR="00FF5CA0" w:rsidRPr="00984047">
              <w:rPr>
                <w:sz w:val="19"/>
                <w:szCs w:val="19"/>
                <w:lang w:val="sk-SK"/>
              </w:rPr>
              <w:t xml:space="preserve">. </w:t>
            </w:r>
            <w:r w:rsidR="00A90503" w:rsidRPr="00A90503">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w:t>
            </w:r>
            <w:r w:rsidR="00A90503" w:rsidRPr="00A90503">
              <w:rPr>
                <w:sz w:val="19"/>
                <w:szCs w:val="19"/>
                <w:lang w:val="sk-SK"/>
              </w:rPr>
              <w:lastRenderedPageBreak/>
              <w:t>zločineckej skupiny, alebo za trestný čin machinácie pri verejnom obstarávaní a verejnej dražbe </w:t>
            </w:r>
            <w:r w:rsidR="00A90503" w:rsidRPr="00A90503">
              <w:rPr>
                <w:b/>
                <w:sz w:val="19"/>
                <w:szCs w:val="19"/>
                <w:lang w:val="sk-SK"/>
              </w:rPr>
              <w:t xml:space="preserve"> </w:t>
            </w:r>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lastRenderedPageBreak/>
              <w:t>Oprávnenosť výdavkov</w:t>
            </w:r>
          </w:p>
        </w:tc>
        <w:tc>
          <w:tcPr>
            <w:tcW w:w="6521" w:type="dxa"/>
            <w:shd w:val="clear" w:color="auto" w:fill="auto"/>
            <w:noWrap/>
            <w:vAlign w:val="center"/>
          </w:tcPr>
          <w:p w14:paraId="15B0CE04" w14:textId="323F3467" w:rsidR="00FF5CA0" w:rsidRPr="00984047" w:rsidRDefault="00700853"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7</w:t>
            </w:r>
            <w:r w:rsidR="00FF5CA0" w:rsidRPr="00984047">
              <w:rPr>
                <w:sz w:val="19"/>
                <w:szCs w:val="19"/>
                <w:lang w:val="sk-SK"/>
              </w:rPr>
              <w:t xml:space="preserve">. </w:t>
            </w:r>
            <w:r w:rsidR="00FF5CA0"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00FF5CA0"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8</w:t>
            </w:r>
            <w:r w:rsidR="00FF5CA0" w:rsidRPr="00984047">
              <w:rPr>
                <w:sz w:val="19"/>
                <w:szCs w:val="19"/>
                <w:lang w:val="sk-SK"/>
              </w:rPr>
              <w:t xml:space="preserve">. </w:t>
            </w:r>
            <w:r w:rsidR="00FF5CA0" w:rsidRPr="00984047">
              <w:rPr>
                <w:b/>
                <w:sz w:val="19"/>
                <w:szCs w:val="19"/>
                <w:lang w:val="sk-SK"/>
              </w:rPr>
              <w:t>Finančná analýza</w:t>
            </w:r>
            <w:r w:rsidR="00F55A4B" w:rsidRPr="00984047">
              <w:rPr>
                <w:b/>
                <w:sz w:val="19"/>
                <w:szCs w:val="19"/>
                <w:lang w:val="sk-SK"/>
              </w:rPr>
              <w:t xml:space="preserve"> pre projekty generujúce príjem</w:t>
            </w:r>
            <w:r w:rsidR="00FF5CA0" w:rsidRPr="00984047">
              <w:rPr>
                <w:b/>
                <w:sz w:val="19"/>
                <w:szCs w:val="19"/>
                <w:lang w:val="sk-SK"/>
              </w:rPr>
              <w:t>/Analýza nákladov a</w:t>
            </w:r>
            <w:r w:rsidR="00586E77">
              <w:rPr>
                <w:b/>
                <w:sz w:val="19"/>
                <w:szCs w:val="19"/>
                <w:lang w:val="sk-SK"/>
              </w:rPr>
              <w:t> </w:t>
            </w:r>
            <w:r w:rsidR="00FF5CA0" w:rsidRPr="00984047">
              <w:rPr>
                <w:b/>
                <w:sz w:val="19"/>
                <w:szCs w:val="19"/>
                <w:lang w:val="sk-SK"/>
              </w:rPr>
              <w:t>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9</w:t>
            </w:r>
            <w:r w:rsidR="00CD234F">
              <w:rPr>
                <w:sz w:val="19"/>
                <w:szCs w:val="19"/>
                <w:lang w:val="sk-SK"/>
              </w:rPr>
              <w:t xml:space="preserve">. </w:t>
            </w:r>
            <w:r w:rsidR="00E87751">
              <w:rPr>
                <w:sz w:val="19"/>
                <w:szCs w:val="19"/>
                <w:lang w:val="sk-SK"/>
              </w:rPr>
              <w:t>Čestné vyhlásenie</w:t>
            </w:r>
            <w:r w:rsidR="00CD234F">
              <w:rPr>
                <w:sz w:val="19"/>
                <w:szCs w:val="19"/>
                <w:lang w:val="sk-SK"/>
              </w:rPr>
              <w:t xml:space="preserve"> </w:t>
            </w:r>
            <w:r w:rsidR="00FF5CA0"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091D0C7B" w:rsidR="00D86ED1"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1</w:t>
            </w:r>
            <w:r>
              <w:rPr>
                <w:sz w:val="19"/>
                <w:szCs w:val="19"/>
                <w:lang w:val="sk-SK"/>
              </w:rPr>
              <w:t>0</w:t>
            </w:r>
            <w:r w:rsidR="00FF5CA0" w:rsidRPr="00984047">
              <w:rPr>
                <w:sz w:val="19"/>
                <w:szCs w:val="19"/>
                <w:lang w:val="sk-SK"/>
              </w:rPr>
              <w:t xml:space="preserve">. </w:t>
            </w:r>
            <w:r w:rsidR="00FF5CA0"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1</w:t>
            </w:r>
            <w:r>
              <w:rPr>
                <w:sz w:val="19"/>
                <w:szCs w:val="19"/>
                <w:lang w:val="sk-SK"/>
              </w:rPr>
              <w:t>1</w:t>
            </w:r>
            <w:r w:rsidR="00FF5CA0" w:rsidRPr="00984047">
              <w:rPr>
                <w:sz w:val="19"/>
                <w:szCs w:val="19"/>
                <w:lang w:val="sk-SK"/>
              </w:rPr>
              <w:t xml:space="preserve">. </w:t>
            </w:r>
            <w:r w:rsidR="00FF5CA0" w:rsidRPr="00984047">
              <w:rPr>
                <w:b/>
                <w:sz w:val="19"/>
                <w:szCs w:val="19"/>
                <w:lang w:val="sk-SK"/>
              </w:rPr>
              <w:t>Iné prílohy</w:t>
            </w:r>
            <w:r w:rsidR="00FF5CA0" w:rsidRPr="00984047">
              <w:rPr>
                <w:sz w:val="19"/>
                <w:szCs w:val="19"/>
                <w:lang w:val="sk-SK"/>
              </w:rPr>
              <w:t>, zadefinované vo výzve/vyzvaní</w:t>
            </w:r>
          </w:p>
          <w:p w14:paraId="15B0CE12" w14:textId="41BCF01C" w:rsidR="00FF5CA0" w:rsidRPr="00984047"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Napr. ďalšie </w:t>
            </w:r>
            <w:r w:rsidR="000070B1">
              <w:rPr>
                <w:sz w:val="19"/>
                <w:szCs w:val="19"/>
                <w:lang w:val="sk-SK"/>
              </w:rPr>
              <w:t>č</w:t>
            </w:r>
            <w:r w:rsidR="00E87751">
              <w:rPr>
                <w:sz w:val="19"/>
                <w:szCs w:val="19"/>
                <w:lang w:val="sk-SK"/>
              </w:rPr>
              <w:t>estné vyhlásenia</w:t>
            </w:r>
            <w:r w:rsidR="000070B1">
              <w:rPr>
                <w:sz w:val="19"/>
                <w:szCs w:val="19"/>
                <w:lang w:val="sk-SK"/>
              </w:rPr>
              <w:t xml:space="preserve">, </w:t>
            </w:r>
            <w:r w:rsidRPr="00984047">
              <w:rPr>
                <w:sz w:val="19"/>
                <w:szCs w:val="19"/>
                <w:lang w:val="sk-SK"/>
              </w:rPr>
              <w:t>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71" w:name="_Toc458515681"/>
      <w:bookmarkStart w:id="472" w:name="_Toc410400267"/>
    </w:p>
    <w:p w14:paraId="1AEF9080" w14:textId="77777777" w:rsidR="00DB1914" w:rsidRDefault="00DB1914" w:rsidP="00AC1F93">
      <w:pPr>
        <w:pStyle w:val="Nadpis2"/>
        <w:rPr>
          <w:b/>
          <w:lang w:val="sk-SK"/>
        </w:rPr>
      </w:pPr>
    </w:p>
    <w:p w14:paraId="12D06400" w14:textId="3F6A8456" w:rsidR="00FA7A4F" w:rsidRPr="00FA7A4F" w:rsidRDefault="00FA7A4F" w:rsidP="00FA7A4F">
      <w:pPr>
        <w:pStyle w:val="Nadpis2"/>
        <w:spacing w:line="480" w:lineRule="auto"/>
        <w:rPr>
          <w:b/>
          <w:lang w:val="sk-SK"/>
        </w:rPr>
      </w:pPr>
      <w:r w:rsidRPr="00FA7A4F">
        <w:rPr>
          <w:b/>
          <w:lang w:val="sk-SK"/>
        </w:rPr>
        <w:t>3.2 Pokyny pre vyplnenie formulára ŽoNFP a príloh</w:t>
      </w:r>
      <w:bookmarkEnd w:id="471"/>
    </w:p>
    <w:p w14:paraId="15B0CE15" w14:textId="7C111B35"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051EE3">
        <w:rPr>
          <w:rFonts w:ascii="Arial" w:hAnsi="Arial" w:cs="Arial"/>
          <w:color w:val="000000"/>
          <w:sz w:val="19"/>
          <w:szCs w:val="19"/>
          <w:lang w:val="sk-SK"/>
        </w:rPr>
        <w:t>a, 5b</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73" w:name="_Toc417132507"/>
      <w:bookmarkStart w:id="474" w:name="_Toc417648921"/>
      <w:bookmarkStart w:id="475" w:name="_Toc440355012"/>
      <w:bookmarkStart w:id="476" w:name="_Toc440375343"/>
      <w:r w:rsidRPr="008A0601">
        <w:rPr>
          <w:rFonts w:ascii="Arial" w:hAnsi="Arial" w:cs="Arial"/>
          <w:b/>
          <w:sz w:val="22"/>
          <w:szCs w:val="19"/>
          <w:lang w:val="sk-SK"/>
        </w:rPr>
        <w:lastRenderedPageBreak/>
        <w:t>Pokyny k vyplneniu rozpočtu projektu</w:t>
      </w:r>
      <w:bookmarkEnd w:id="473"/>
      <w:bookmarkEnd w:id="474"/>
      <w:bookmarkEnd w:id="475"/>
      <w:bookmarkEnd w:id="476"/>
      <w:r w:rsidR="008A0601">
        <w:rPr>
          <w:rStyle w:val="Odkaznapoznmkupodiarou"/>
          <w:rFonts w:cs="Arial"/>
          <w:b/>
          <w:szCs w:val="19"/>
          <w:lang w:val="sk-SK"/>
        </w:rPr>
        <w:footnoteReference w:id="22"/>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podpodpoložky, pričom v rozpočte projektu žiadateľ zachová hlavnú položku rozpočtu a položku rozpočtu</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5"/>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ku každej podpoložke, resp. podpodpoložke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6"/>
      </w:r>
      <w:r w:rsidRPr="00984047">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7"/>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„Rozdelenie_MRR_RR</w:t>
      </w:r>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lastRenderedPageBreak/>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1.1.1.1. Projektový manažér ---- podpodpoložka</w:t>
      </w:r>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8"/>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9"/>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lastRenderedPageBreak/>
        <w:t xml:space="preserve">výdavok uvedený v každej podpoložke (podpodpoložke)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30"/>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31"/>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w:t>
      </w:r>
      <w:r w:rsidR="00775EB1">
        <w:rPr>
          <w:rFonts w:cstheme="minorHAnsi"/>
          <w:sz w:val="19"/>
          <w:szCs w:val="19"/>
          <w:lang w:val="sk-SK"/>
        </w:rPr>
        <w:t>sú vo všeobecnosti všetky povinne uplatňované</w:t>
      </w:r>
      <w:r w:rsidR="00434351">
        <w:rPr>
          <w:rFonts w:cstheme="minorHAnsi"/>
          <w:sz w:val="19"/>
          <w:szCs w:val="19"/>
          <w:lang w:val="sk-SK"/>
        </w:rPr>
        <w:t xml:space="preserve"> (zákon</w:t>
      </w:r>
      <w:r w:rsidR="0025493B">
        <w:rPr>
          <w:rFonts w:cstheme="minorHAnsi"/>
          <w:sz w:val="19"/>
          <w:szCs w:val="19"/>
          <w:lang w:val="sk-SK"/>
        </w:rPr>
        <w:t>om</w:t>
      </w:r>
      <w:r w:rsidR="00434351">
        <w:rPr>
          <w:rFonts w:cstheme="minorHAnsi"/>
          <w:sz w:val="19"/>
          <w:szCs w:val="19"/>
          <w:lang w:val="sk-SK"/>
        </w:rPr>
        <w:t xml:space="preserve"> určené)</w:t>
      </w:r>
      <w:r w:rsidR="00775EB1">
        <w:rPr>
          <w:rFonts w:cstheme="minorHAnsi"/>
          <w:sz w:val="19"/>
          <w:szCs w:val="19"/>
          <w:lang w:val="sk-SK"/>
        </w:rPr>
        <w:t xml:space="preserve"> dane vrátane dane z pridanej hodnoty</w:t>
      </w:r>
      <w:r w:rsidR="00B52320">
        <w:rPr>
          <w:rFonts w:cstheme="minorHAnsi"/>
          <w:sz w:val="19"/>
          <w:szCs w:val="19"/>
          <w:lang w:val="sk-SK"/>
        </w:rPr>
        <w:t xml:space="preserve"> (DPH)</w:t>
      </w:r>
      <w:r w:rsidR="00775EB1">
        <w:rPr>
          <w:rFonts w:cstheme="minorHAnsi"/>
          <w:sz w:val="19"/>
          <w:szCs w:val="19"/>
          <w:lang w:val="sk-SK"/>
        </w:rPr>
        <w:t xml:space="preserve">, clá, odvody a poplatky </w:t>
      </w:r>
      <w:r w:rsidR="00434351">
        <w:rPr>
          <w:rFonts w:cstheme="minorHAnsi"/>
          <w:sz w:val="19"/>
          <w:szCs w:val="19"/>
          <w:lang w:val="sk-SK"/>
        </w:rPr>
        <w:t xml:space="preserve">a podobne. V prípade uplatnenia </w:t>
      </w:r>
      <w:r w:rsidRPr="00984047">
        <w:rPr>
          <w:rFonts w:cstheme="minorHAnsi"/>
          <w:sz w:val="19"/>
          <w:szCs w:val="19"/>
          <w:lang w:val="sk-SK"/>
        </w:rPr>
        <w:t>da</w:t>
      </w:r>
      <w:r w:rsidR="00434351">
        <w:rPr>
          <w:rFonts w:cstheme="minorHAnsi"/>
          <w:sz w:val="19"/>
          <w:szCs w:val="19"/>
          <w:lang w:val="sk-SK"/>
        </w:rPr>
        <w:t>ne</w:t>
      </w:r>
      <w:r w:rsidRPr="00984047">
        <w:rPr>
          <w:rFonts w:cstheme="minorHAnsi"/>
          <w:sz w:val="19"/>
          <w:szCs w:val="19"/>
          <w:lang w:val="sk-SK"/>
        </w:rPr>
        <w:t xml:space="preserve"> z pridanej hodnoty u žiadateľa, ktorý je platiteľom dane z pridanej hodnoty (zdaniteľná osoba)</w:t>
      </w:r>
      <w:r w:rsidRPr="00984047">
        <w:rPr>
          <w:rFonts w:cstheme="minorHAnsi"/>
          <w:b/>
          <w:sz w:val="19"/>
          <w:szCs w:val="19"/>
          <w:lang w:val="sk-SK"/>
        </w:rPr>
        <w:t>,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77" w:name="_Toc458515682"/>
      <w:r w:rsidRPr="00095609">
        <w:rPr>
          <w:b/>
          <w:color w:val="3C8A2E" w:themeColor="accent5"/>
          <w:sz w:val="24"/>
          <w:szCs w:val="24"/>
          <w:lang w:val="sk-SK"/>
        </w:rPr>
        <w:t>3.2.1 Všeobecné ustanovenia k niektorým typom výdavkov</w:t>
      </w:r>
      <w:bookmarkEnd w:id="477"/>
    </w:p>
    <w:p w14:paraId="1A4CC1EB" w14:textId="21F81A4A" w:rsidR="00353358" w:rsidRPr="00551D65" w:rsidRDefault="00353358" w:rsidP="00551D65">
      <w:pPr>
        <w:pStyle w:val="BodyText1"/>
        <w:rPr>
          <w:b/>
        </w:rPr>
      </w:pPr>
      <w:r w:rsidRPr="00551D65">
        <w:rPr>
          <w:b/>
        </w:rPr>
        <w:t xml:space="preserve">Výdavky </w:t>
      </w:r>
      <w:r w:rsidR="00693E25" w:rsidRPr="00551D65">
        <w:rPr>
          <w:b/>
        </w:rPr>
        <w:t>súvisiace s vypracovaním</w:t>
      </w:r>
      <w:r w:rsidRPr="00551D65">
        <w:rPr>
          <w:b/>
        </w:rPr>
        <w:t xml:space="preserve"> Žiadosti o nenávratný finančný príspevok</w:t>
      </w:r>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r w:rsidRPr="00551D65">
        <w:rPr>
          <w:b/>
        </w:rPr>
        <w:t>Personálne výdavky (interné)</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2"/>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3"/>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lastRenderedPageBreak/>
        <w:t>Oprávnená je skutočne čerpaná dovolenka v čase realizácie projektu</w:t>
      </w:r>
      <w:r w:rsidRPr="00984047">
        <w:rPr>
          <w:rStyle w:val="Odkaznapoznmkupodiarou"/>
          <w:rFonts w:cs="Arial"/>
          <w:sz w:val="19"/>
          <w:szCs w:val="19"/>
        </w:rPr>
        <w:footnoteReference w:id="34"/>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5"/>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6"/>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w:t>
      </w:r>
      <w:ins w:id="478" w:author="Zuzana Hušeková" w:date="2018-02-05T14:38:00Z">
        <w:r w:rsidR="00595338" w:rsidRPr="00595338">
          <w:rPr>
            <w:rStyle w:val="Odkaznapoznmkupodiarou"/>
            <w:rFonts w:cs="Arial"/>
            <w:color w:val="000000"/>
            <w:szCs w:val="19"/>
            <w:lang w:eastAsia="en-AU"/>
          </w:rPr>
          <w:t xml:space="preserve"> </w:t>
        </w:r>
        <w:r w:rsidR="00595338">
          <w:rPr>
            <w:rStyle w:val="Odkaznapoznmkupodiarou"/>
            <w:rFonts w:cs="Arial"/>
            <w:color w:val="000000"/>
            <w:szCs w:val="19"/>
            <w:lang w:eastAsia="en-AU"/>
          </w:rPr>
          <w:footnoteReference w:id="38"/>
        </w:r>
      </w:ins>
      <w:r w:rsidRPr="00984047">
        <w:rPr>
          <w:rFonts w:ascii="Arial" w:hAnsi="Arial" w:cs="Arial"/>
          <w:sz w:val="19"/>
          <w:szCs w:val="19"/>
          <w:lang w:val="sk-SK"/>
        </w:rPr>
        <w:t xml:space="preserve"> za predchádzajúcich 6 mesiacov (vrátane mesiaca, keď je odmena priznaná)</w:t>
      </w:r>
      <w:r w:rsidR="006B39C5" w:rsidRPr="00984047">
        <w:rPr>
          <w:rFonts w:ascii="Arial" w:hAnsi="Arial" w:cs="Arial"/>
          <w:sz w:val="19"/>
          <w:szCs w:val="19"/>
          <w:vertAlign w:val="superscript"/>
        </w:rPr>
        <w:footnoteReference w:id="39"/>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40"/>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41"/>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42"/>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984047">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3"/>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4"/>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984047">
        <w:rPr>
          <w:rFonts w:ascii="Arial" w:hAnsi="Arial" w:cs="Arial"/>
          <w:sz w:val="19"/>
          <w:szCs w:val="19"/>
          <w:lang w:eastAsia="en-US"/>
        </w:rPr>
        <w:lastRenderedPageBreak/>
        <w:t>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5"/>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w:t>
      </w:r>
      <w:r w:rsidRPr="00984047">
        <w:rPr>
          <w:rFonts w:ascii="Arial" w:hAnsi="Arial" w:cs="Arial"/>
          <w:sz w:val="19"/>
          <w:szCs w:val="19"/>
          <w:lang w:val="sk-SK"/>
        </w:rPr>
        <w:lastRenderedPageBreak/>
        <w:t xml:space="preserve">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6"/>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Oprávneným výdavkom sú aj výdavky na pracovné cesty</w:t>
      </w:r>
      <w:r w:rsidRPr="00984047">
        <w:rPr>
          <w:rFonts w:ascii="Arial" w:hAnsi="Arial" w:cs="Arial"/>
          <w:sz w:val="19"/>
          <w:szCs w:val="19"/>
          <w:vertAlign w:val="superscript"/>
        </w:rPr>
        <w:footnoteReference w:id="47"/>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diems“</w:t>
      </w:r>
      <w:r w:rsidR="00C42A29" w:rsidRPr="00984047">
        <w:rPr>
          <w:rFonts w:ascii="Arial" w:hAnsi="Arial" w:cs="Arial"/>
          <w:sz w:val="19"/>
          <w:szCs w:val="19"/>
          <w:vertAlign w:val="superscript"/>
        </w:rPr>
        <w:footnoteReference w:id="48"/>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9"/>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984047">
        <w:rPr>
          <w:rFonts w:ascii="Arial" w:hAnsi="Arial" w:cs="Arial"/>
          <w:sz w:val="19"/>
          <w:szCs w:val="19"/>
          <w:vertAlign w:val="superscript"/>
        </w:rPr>
        <w:footnoteReference w:id="50"/>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51"/>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diems.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52"/>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3"/>
      </w:r>
      <w:r w:rsidRPr="00984047">
        <w:rPr>
          <w:rFonts w:ascii="Arial" w:hAnsi="Arial" w:cs="Arial"/>
          <w:b w:val="0"/>
          <w:color w:val="auto"/>
          <w:sz w:val="19"/>
          <w:szCs w:val="19"/>
          <w:lang w:val="sk-SK"/>
        </w:rPr>
        <w:t xml:space="preserve"> a žiadateľ/prijímateľ ho musí využívať len pre účely projektu/ov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984047">
        <w:rPr>
          <w:rFonts w:ascii="Arial" w:hAnsi="Arial" w:cs="Arial"/>
          <w:b w:val="0"/>
          <w:color w:val="auto"/>
          <w:sz w:val="19"/>
          <w:szCs w:val="19"/>
          <w:lang w:val="sk-SK"/>
        </w:rPr>
        <w:lastRenderedPageBreak/>
        <w:t>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4"/>
      </w:r>
      <w:r w:rsidRPr="00984047">
        <w:rPr>
          <w:rFonts w:ascii="Arial" w:hAnsi="Arial" w:cs="Arial"/>
          <w:color w:val="auto"/>
          <w:sz w:val="19"/>
          <w:szCs w:val="19"/>
          <w:lang w:val="sk-SK"/>
        </w:rPr>
        <w:t>:</w:t>
      </w:r>
    </w:p>
    <w:p w14:paraId="46BD0105" w14:textId="5143AC14"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593A376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81" w:name="_Ref457287479"/>
      <w:r w:rsidRPr="00984047">
        <w:rPr>
          <w:rStyle w:val="Odkaznapoznmkupodiarou"/>
          <w:rFonts w:cs="Arial"/>
          <w:b w:val="0"/>
          <w:color w:val="000000" w:themeColor="text1"/>
          <w:sz w:val="19"/>
          <w:szCs w:val="19"/>
          <w:lang w:val="sk-SK"/>
        </w:rPr>
        <w:footnoteReference w:id="55"/>
      </w:r>
      <w:bookmarkEnd w:id="481"/>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w:t>
      </w:r>
      <w:r w:rsidRPr="00984047">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296C769C"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410F12BE"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(duplex),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1C0FB500" w14:textId="7A4ED537"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2E949A6C" w14:textId="3D56A926"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6"/>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lastRenderedPageBreak/>
        <w:t>oprávneným výdavkom je obstarávacia cena vysúťažená VO, maximálne však do výšky všeobecnej hodnoty zistenej znaleckým posudkom</w:t>
      </w:r>
      <w:r w:rsidRPr="00B05311">
        <w:rPr>
          <w:rStyle w:val="Odkaznapoznmkupodiarou"/>
          <w:rFonts w:cs="Arial"/>
          <w:sz w:val="19"/>
          <w:szCs w:val="19"/>
          <w:lang w:val="sk-SK"/>
        </w:rPr>
        <w:footnoteReference w:id="57"/>
      </w:r>
      <w:r w:rsidRPr="00B05311">
        <w:rPr>
          <w:rFonts w:cs="Arial"/>
          <w:szCs w:val="19"/>
          <w:lang w:val="sk-SK"/>
        </w:rPr>
        <w:t xml:space="preserve">; </w:t>
      </w:r>
    </w:p>
    <w:p w14:paraId="1523C2C8"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peniaze/value for money“.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lastRenderedPageBreak/>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peniaze/value for money“.</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8"/>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9"/>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 xml:space="preserve">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 xml:space="preserve">odvodmi zamestnávateľa. V komentári </w:t>
      </w:r>
      <w:r w:rsidR="004265FD" w:rsidRPr="00984047">
        <w:rPr>
          <w:rFonts w:ascii="Arial" w:hAnsi="Arial" w:cs="Arial"/>
          <w:b w:val="0"/>
          <w:color w:val="auto"/>
          <w:sz w:val="19"/>
          <w:szCs w:val="19"/>
          <w:lang w:val="sk-SK"/>
        </w:rPr>
        <w:lastRenderedPageBreak/>
        <w:t>k rozpočtu je potrebné uviesť predpokladaný rozsah práce</w:t>
      </w:r>
      <w:r w:rsidR="004265FD" w:rsidRPr="00984047">
        <w:rPr>
          <w:rFonts w:ascii="Arial" w:hAnsi="Arial" w:cs="Arial"/>
          <w:b w:val="0"/>
          <w:color w:val="auto"/>
          <w:sz w:val="19"/>
          <w:szCs w:val="19"/>
          <w:vertAlign w:val="superscript"/>
          <w:lang w:val="sk-SK"/>
        </w:rPr>
        <w:footnoteReference w:id="60"/>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61"/>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2"/>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3"/>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w:t>
      </w:r>
      <w:r w:rsidR="00537546" w:rsidRPr="00984047">
        <w:rPr>
          <w:rFonts w:ascii="Arial" w:hAnsi="Arial" w:cs="Arial"/>
          <w:sz w:val="19"/>
          <w:szCs w:val="19"/>
          <w:lang w:val="sk-SK"/>
        </w:rPr>
        <w:lastRenderedPageBreak/>
        <w:t xml:space="preserve">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4"/>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5"/>
      </w:r>
      <w:r w:rsidR="001F3F62" w:rsidRPr="00984047">
        <w:rPr>
          <w:rFonts w:ascii="Arial" w:hAnsi="Arial" w:cs="Arial"/>
          <w:b w:val="0"/>
          <w:color w:val="auto"/>
          <w:sz w:val="19"/>
          <w:szCs w:val="19"/>
          <w:lang w:val="sk-SK"/>
        </w:rPr>
        <w:t xml:space="preserve"> projektu sú tieto </w:t>
      </w:r>
      <w:r w:rsidR="001F3F62" w:rsidRPr="00984047">
        <w:rPr>
          <w:rFonts w:ascii="Arial" w:hAnsi="Arial" w:cs="Arial"/>
          <w:b w:val="0"/>
          <w:color w:val="auto"/>
          <w:sz w:val="19"/>
          <w:szCs w:val="19"/>
          <w:lang w:val="sk-SK"/>
        </w:rPr>
        <w:lastRenderedPageBreak/>
        <w:t xml:space="preserve">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40A3EE8C"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6"/>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w:t>
      </w:r>
      <w:r w:rsidR="00D47AD3">
        <w:rPr>
          <w:rFonts w:ascii="Arial" w:hAnsi="Arial" w:cs="Arial"/>
          <w:color w:val="000000" w:themeColor="text1"/>
          <w:sz w:val="19"/>
          <w:szCs w:val="19"/>
          <w:lang w:val="sk-SK"/>
        </w:rPr>
        <w:t>(</w:t>
      </w:r>
      <w:r w:rsidR="00EE7183" w:rsidRPr="00984047">
        <w:rPr>
          <w:rFonts w:ascii="Arial" w:hAnsi="Arial" w:cs="Arial"/>
          <w:color w:val="000000" w:themeColor="text1"/>
          <w:sz w:val="19"/>
          <w:szCs w:val="19"/>
          <w:lang w:val="sk-SK"/>
        </w:rPr>
        <w:t>vrátane</w:t>
      </w:r>
      <w:r w:rsidR="00D47AD3" w:rsidRPr="00984047">
        <w:rPr>
          <w:rFonts w:ascii="Arial" w:hAnsi="Arial" w:cs="Arial"/>
          <w:color w:val="000000" w:themeColor="text1"/>
          <w:sz w:val="19"/>
          <w:szCs w:val="19"/>
          <w:lang w:val="sk-SK"/>
        </w:rPr>
        <w:t xml:space="preserve"> </w:t>
      </w:r>
      <w:r w:rsidR="00EE7183" w:rsidRPr="00984047">
        <w:rPr>
          <w:rFonts w:ascii="Arial" w:hAnsi="Arial" w:cs="Arial"/>
          <w:color w:val="000000" w:themeColor="text1"/>
          <w:sz w:val="19"/>
          <w:szCs w:val="19"/>
          <w:lang w:val="sk-SK"/>
        </w:rPr>
        <w:t>DPH</w:t>
      </w:r>
      <w:r w:rsidR="00D47AD3">
        <w:rPr>
          <w:rFonts w:ascii="Arial" w:hAnsi="Arial" w:cs="Arial"/>
          <w:color w:val="000000" w:themeColor="text1"/>
          <w:sz w:val="19"/>
          <w:szCs w:val="19"/>
          <w:lang w:val="sk-SK"/>
        </w:rPr>
        <w:t xml:space="preserve"> a ostatných daní, odvodov, poplatkov a podobne)</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7"/>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8"/>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6C033F3B"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9"/>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lastRenderedPageBreak/>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D47AD3">
        <w:rPr>
          <w:rFonts w:ascii="Arial" w:hAnsi="Arial" w:cs="Arial"/>
          <w:color w:val="000000" w:themeColor="text1"/>
          <w:sz w:val="19"/>
          <w:szCs w:val="19"/>
          <w:lang w:val="sk-SK"/>
        </w:rPr>
        <w:t>(</w:t>
      </w:r>
      <w:r w:rsidR="00272C31" w:rsidRPr="00984047">
        <w:rPr>
          <w:rFonts w:ascii="Arial" w:hAnsi="Arial" w:cs="Arial"/>
          <w:color w:val="000000" w:themeColor="text1"/>
          <w:sz w:val="19"/>
          <w:szCs w:val="19"/>
          <w:lang w:val="sk-SK"/>
        </w:rPr>
        <w:t>vrátane DPH</w:t>
      </w:r>
      <w:r w:rsidR="00272C31">
        <w:rPr>
          <w:rFonts w:ascii="Arial" w:hAnsi="Arial" w:cs="Arial"/>
          <w:color w:val="000000" w:themeColor="text1"/>
          <w:sz w:val="19"/>
          <w:szCs w:val="19"/>
          <w:lang w:val="sk-SK"/>
        </w:rPr>
        <w:t xml:space="preserve"> </w:t>
      </w:r>
      <w:r w:rsidR="00D47AD3">
        <w:rPr>
          <w:rFonts w:ascii="Arial" w:hAnsi="Arial" w:cs="Arial"/>
          <w:color w:val="000000" w:themeColor="text1"/>
          <w:sz w:val="19"/>
          <w:szCs w:val="19"/>
          <w:lang w:val="sk-SK"/>
        </w:rPr>
        <w:t>a ostatných daní, odvodov, poplatkov a podobne)</w:t>
      </w:r>
      <w:r w:rsidR="00272C31" w:rsidRPr="00984047">
        <w:rPr>
          <w:rFonts w:ascii="Arial" w:hAnsi="Arial" w:cs="Arial"/>
          <w:color w:val="auto"/>
          <w:sz w:val="19"/>
          <w:szCs w:val="19"/>
          <w:lang w:val="sk-SK"/>
        </w:rPr>
        <w:t xml:space="preserve">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70"/>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71"/>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72"/>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3"/>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lastRenderedPageBreak/>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4"/>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5"/>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6"/>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7"/>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8"/>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w:t>
      </w:r>
      <w:r w:rsidRPr="00984047">
        <w:rPr>
          <w:rFonts w:ascii="Arial" w:hAnsi="Arial" w:cs="Arial"/>
          <w:b w:val="0"/>
          <w:color w:val="auto"/>
          <w:sz w:val="19"/>
          <w:szCs w:val="19"/>
          <w:lang w:val="sk-SK"/>
        </w:rPr>
        <w:lastRenderedPageBreak/>
        <w:t xml:space="preserve">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9"/>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80"/>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lastRenderedPageBreak/>
        <w:t>výška výdavkov</w:t>
      </w:r>
      <w:r w:rsidRPr="00984047">
        <w:rPr>
          <w:rStyle w:val="Odkaznapoznmkupodiarou"/>
          <w:rFonts w:cs="Arial"/>
          <w:sz w:val="19"/>
          <w:szCs w:val="19"/>
        </w:rPr>
        <w:footnoteReference w:id="81"/>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82"/>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r w:rsidRPr="00854B1A">
        <w:rPr>
          <w:b/>
          <w:sz w:val="20"/>
        </w:rPr>
        <w:t>Hlavná položka „2. Zariadenie/vybavenie projektu</w:t>
      </w:r>
      <w:r w:rsidR="00637D84" w:rsidRPr="00854B1A">
        <w:rPr>
          <w:b/>
          <w:sz w:val="20"/>
        </w:rPr>
        <w:t xml:space="preserve"> - priame výdavky</w:t>
      </w:r>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3"/>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4"/>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6"/>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/ov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7"/>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984047">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r w:rsidR="001874B7" w:rsidRPr="00411792">
        <w:rPr>
          <w:b/>
          <w:sz w:val="20"/>
          <w:lang w:val="sk-SK"/>
        </w:rPr>
        <w:t>Žo</w:t>
      </w:r>
      <w:r w:rsidRPr="00411792">
        <w:rPr>
          <w:b/>
          <w:sz w:val="20"/>
          <w:lang w:val="sk-SK"/>
        </w:rPr>
        <w:t>NFP)</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8"/>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90"/>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91"/>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92"/>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3"/>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4"/>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r w:rsidRPr="000A2933">
        <w:rPr>
          <w:b/>
          <w:sz w:val="20"/>
        </w:rPr>
        <w:t>Hlavná položka</w:t>
      </w:r>
      <w:r w:rsidR="00E53BF7" w:rsidRPr="000A2933">
        <w:rPr>
          <w:b/>
          <w:sz w:val="20"/>
        </w:rPr>
        <w:t xml:space="preserve"> rozpočtu</w:t>
      </w:r>
      <w:r w:rsidRPr="000A2933">
        <w:rPr>
          <w:b/>
          <w:sz w:val="20"/>
        </w:rPr>
        <w:t xml:space="preserve"> „X. Riadenie rizík“</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1D96E1D6"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r w:rsidR="008A14B3">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5"/>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podpodpoložky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jej podpoložky (prípadne podpodpoložky).</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xml:space="preserve">, podpoložky (podpodpoložky).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r w:rsidR="00E1761C" w:rsidRPr="00984047">
        <w:rPr>
          <w:rFonts w:ascii="Arial" w:hAnsi="Arial" w:cs="Arial"/>
          <w:sz w:val="19"/>
          <w:szCs w:val="19"/>
          <w:lang w:val="sk-SK"/>
        </w:rPr>
        <w:t>podpodpoložka</w:t>
      </w:r>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Každá podpoložka (podpodpoložka)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539DBA7C"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w:t>
      </w:r>
      <w:r w:rsidR="004265FD" w:rsidRPr="00984047">
        <w:rPr>
          <w:rFonts w:ascii="Arial" w:hAnsi="Arial" w:cs="Arial"/>
          <w:color w:val="000000" w:themeColor="text1"/>
          <w:sz w:val="19"/>
          <w:szCs w:val="19"/>
          <w:lang w:val="sk-SK"/>
        </w:rPr>
        <w:t>vrátane DPH</w:t>
      </w:r>
      <w:r w:rsidR="004265FD">
        <w:rPr>
          <w:rFonts w:ascii="Arial" w:hAnsi="Arial" w:cs="Arial"/>
          <w:color w:val="000000" w:themeColor="text1"/>
          <w:sz w:val="19"/>
          <w:szCs w:val="19"/>
          <w:lang w:val="sk-SK"/>
        </w:rPr>
        <w:t xml:space="preserve"> </w:t>
      </w:r>
      <w:r w:rsidR="00D47AD3">
        <w:rPr>
          <w:rFonts w:ascii="Arial" w:hAnsi="Arial" w:cs="Arial"/>
          <w:color w:val="000000" w:themeColor="text1"/>
          <w:sz w:val="19"/>
          <w:szCs w:val="19"/>
          <w:lang w:val="sk-SK"/>
        </w:rPr>
        <w:t>a ostatných daní, odvodov, poplatkov a podobne</w:t>
      </w:r>
      <w:r w:rsidR="004265FD" w:rsidRPr="00984047">
        <w:rPr>
          <w:rFonts w:ascii="Arial" w:hAnsi="Arial" w:cs="Arial"/>
          <w:sz w:val="19"/>
          <w:szCs w:val="19"/>
          <w:lang w:val="sk-SK"/>
        </w:rPr>
        <w:t xml:space="preserve">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(podpodpoložky).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je potrebné určiť hlavnú aktivitu projektu</w:t>
      </w:r>
      <w:r w:rsidR="00040949">
        <w:rPr>
          <w:rStyle w:val="Odkaznapoznmkupodiarou"/>
          <w:rFonts w:cs="Arial"/>
          <w:szCs w:val="19"/>
          <w:lang w:val="sk-SK"/>
        </w:rPr>
        <w:footnoteReference w:id="96"/>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7"/>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82" w:name="_Toc417082820"/>
      <w:bookmarkStart w:id="483" w:name="_Toc417132510"/>
      <w:bookmarkStart w:id="484" w:name="_Toc417648923"/>
      <w:bookmarkStart w:id="485" w:name="_Toc440355014"/>
      <w:bookmarkStart w:id="486" w:name="_Toc440375345"/>
      <w:bookmarkStart w:id="487" w:name="_Toc458432931"/>
      <w:bookmarkStart w:id="488" w:name="_Toc458515683"/>
      <w:bookmarkEnd w:id="482"/>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472"/>
      <w:bookmarkEnd w:id="483"/>
      <w:bookmarkEnd w:id="484"/>
      <w:bookmarkEnd w:id="485"/>
      <w:bookmarkEnd w:id="486"/>
      <w:bookmarkEnd w:id="487"/>
      <w:bookmarkEnd w:id="488"/>
    </w:p>
    <w:p w14:paraId="15B0CF44" w14:textId="484545F1"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73434F">
        <w:rPr>
          <w:rFonts w:ascii="Arial" w:hAnsi="Arial" w:cs="Arial"/>
          <w:sz w:val="19"/>
          <w:szCs w:val="19"/>
          <w:lang w:val="sk-SK"/>
        </w:rPr>
        <w:t xml:space="preserve">). </w:t>
      </w:r>
      <w:r w:rsidR="00CB1E32" w:rsidRPr="007B7BE0">
        <w:rPr>
          <w:rFonts w:ascii="Arial" w:hAnsi="Arial" w:cs="Arial"/>
          <w:sz w:val="19"/>
          <w:szCs w:val="19"/>
          <w:lang w:val="sk-SK"/>
        </w:rPr>
        <w:t>Ž</w:t>
      </w:r>
      <w:r w:rsidR="00CB1E32" w:rsidRPr="007B7BE0">
        <w:rPr>
          <w:sz w:val="19"/>
          <w:szCs w:val="19"/>
          <w:lang w:val="sk-SK"/>
        </w:rPr>
        <w:t>iadateľ predkladá ŽoNFP v zmysle zákona č. 305/2013 Z. z. o elektronickej podobe výkonu pôsobnosti orgánov verejnej moci a o zmene a doplnení niektorých zákonov (zákon o e-Governmente)  elektronicky. V prípade elektronického predloženia ŽoNFP v zmysle zákona o e-Governmente musí žiadateľ najprv ŽoNFP vrátane príloh odoslať prostredníctvom ITMS2014+ a následne si vygenerovať a stiahnuť  z ITMS2014+ pdf súbor ŽoNFP, ktorý pomocou</w:t>
      </w:r>
      <w:r w:rsidR="003537FD">
        <w:rPr>
          <w:sz w:val="19"/>
          <w:szCs w:val="19"/>
          <w:lang w:val="sk-SK"/>
        </w:rPr>
        <w:t xml:space="preserve"> Ústredného </w:t>
      </w:r>
      <w:r w:rsidR="00CB1E32" w:rsidRPr="007B7BE0">
        <w:rPr>
          <w:sz w:val="19"/>
          <w:szCs w:val="19"/>
          <w:lang w:val="sk-SK"/>
        </w:rPr>
        <w:t>portálu slovensko.sk cez všeobecnú agendu zašle elektronicky podpísaný poskytovateľovi. Pre doručenie do relevantnej elektronickej schránky RO pre OP EVS je potrebné postupne zvoliť za poskytovateľa služby - Ministerstvo vnútra Slovenskej republiky, do poľa značka prijímateľa uviesť - kód vyzvania, do poľa predmet -  kód ŽoNFP vygenerovaný ITMS a do  poľa text identifikovať konečného adresáta ŽoNFP - SEPOP EVS (odbor OP EVS)</w:t>
      </w:r>
      <w:r w:rsidR="00CB1E32" w:rsidRPr="007B7BE0">
        <w:rPr>
          <w:rStyle w:val="Odkaznapoznmkupodiarou"/>
          <w:sz w:val="19"/>
          <w:szCs w:val="19"/>
          <w:lang w:val="sk-SK"/>
        </w:rPr>
        <w:footnoteReference w:id="98"/>
      </w:r>
      <w:r w:rsidR="00CB1E32" w:rsidRPr="007B7BE0">
        <w:rPr>
          <w:sz w:val="19"/>
          <w:szCs w:val="19"/>
          <w:lang w:val="sk-SK"/>
        </w:rPr>
        <w:t>.</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89" w:name="_Toc413832245"/>
      <w:bookmarkStart w:id="490" w:name="_Toc417132511"/>
      <w:bookmarkStart w:id="491" w:name="_Toc417648924"/>
      <w:bookmarkStart w:id="492" w:name="_Toc440355015"/>
      <w:bookmarkStart w:id="493" w:name="_Toc440375346"/>
      <w:bookmarkStart w:id="494" w:name="_Toc458432932"/>
      <w:bookmarkStart w:id="495"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489"/>
      <w:bookmarkEnd w:id="490"/>
      <w:bookmarkEnd w:id="491"/>
      <w:bookmarkEnd w:id="492"/>
      <w:bookmarkEnd w:id="493"/>
      <w:bookmarkEnd w:id="494"/>
      <w:bookmarkEnd w:id="495"/>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0706F2">
        <w:rPr>
          <w:rFonts w:ascii="Arial" w:hAnsi="Arial" w:cs="Arial"/>
          <w:sz w:val="19"/>
          <w:szCs w:val="19"/>
          <w:lang w:val="sk-SK" w:eastAsia="sk-SK"/>
        </w:rPr>
        <w:t>y</w:t>
      </w:r>
      <w:r w:rsidRPr="000706F2">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ŽoNFP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ŽoNFP elektronicky prostredníctvom verejnej časti ITMS2014+ </w:t>
      </w:r>
      <w:r w:rsidRPr="00D150CA">
        <w:rPr>
          <w:rFonts w:ascii="Arial" w:hAnsi="Arial" w:cs="Arial"/>
          <w:sz w:val="19"/>
          <w:szCs w:val="19"/>
          <w:lang w:val="sk-SK"/>
        </w:rPr>
        <w:br/>
        <w:t xml:space="preserve">(ako aj v písomnej forme podľa podmienok stanovených RO vo výzve). Odoslanie ŽoNFP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ŽoNFP odoslať z verejnej časti ITMS2014+. </w:t>
      </w:r>
      <w:r w:rsidRPr="00D150CA">
        <w:rPr>
          <w:rFonts w:ascii="Arial" w:hAnsi="Arial" w:cs="Arial"/>
          <w:sz w:val="19"/>
          <w:szCs w:val="19"/>
          <w:lang w:val="sk-SK"/>
        </w:rPr>
        <w:lastRenderedPageBreak/>
        <w:t xml:space="preserve">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ŽoNFP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Prvým krokom je wizard</w:t>
      </w:r>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Wizard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wizardu vytvorenia ŽoNFP. </w:t>
      </w:r>
      <w:r w:rsidR="00AF7EB8" w:rsidRPr="000706F2">
        <w:rPr>
          <w:rFonts w:ascii="Arial" w:hAnsi="Arial" w:cs="Arial"/>
          <w:sz w:val="19"/>
          <w:szCs w:val="19"/>
          <w:lang w:val="sk-SK"/>
        </w:rPr>
        <w:t>Elektronický formulár ŽoNFP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96" w:name="_Toc418003090"/>
      <w:bookmarkStart w:id="497" w:name="_Toc417132512"/>
      <w:bookmarkStart w:id="498" w:name="_Toc417648925"/>
      <w:bookmarkStart w:id="499" w:name="_Toc440355016"/>
      <w:bookmarkStart w:id="500" w:name="_Toc440375347"/>
      <w:bookmarkStart w:id="501" w:name="_Toc458432933"/>
      <w:bookmarkStart w:id="502" w:name="_Toc458515685"/>
      <w:bookmarkEnd w:id="496"/>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497"/>
      <w:bookmarkEnd w:id="498"/>
      <w:bookmarkEnd w:id="499"/>
      <w:bookmarkEnd w:id="500"/>
      <w:bookmarkEnd w:id="501"/>
      <w:bookmarkEnd w:id="502"/>
    </w:p>
    <w:p w14:paraId="6C6EE56C" w14:textId="62F43C05"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r w:rsidR="00887135">
        <w:rPr>
          <w:rFonts w:ascii="Arial" w:hAnsi="Arial" w:cs="Arial"/>
          <w:sz w:val="19"/>
          <w:szCs w:val="19"/>
          <w:lang w:val="sk-SK"/>
        </w:rPr>
        <w:t>Ž</w:t>
      </w:r>
      <w:r w:rsidRPr="00673F28">
        <w:rPr>
          <w:rFonts w:ascii="Arial" w:hAnsi="Arial" w:cs="Arial"/>
          <w:sz w:val="19"/>
          <w:szCs w:val="19"/>
          <w:lang w:val="sk-SK"/>
        </w:rPr>
        <w:t>oNFP vytlačenú cez aplikáciu ITMS2014+ vrátane všetkých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ckou písomnou kópiou originálu Ž</w:t>
      </w:r>
      <w:r w:rsidRPr="00673F28">
        <w:rPr>
          <w:rFonts w:ascii="Arial" w:hAnsi="Arial" w:cs="Arial"/>
          <w:sz w:val="19"/>
          <w:szCs w:val="19"/>
          <w:lang w:val="sk-SK"/>
        </w:rPr>
        <w:t xml:space="preserve">oNFP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73612AA1"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predložiť ŽoNFP a jej prílohy pevne zviazané, zoradené podľa číslovania uvedeného v zozname príloh a viditeľne označené príslušným číslom po</w:t>
      </w:r>
      <w:r>
        <w:rPr>
          <w:rFonts w:ascii="Arial" w:hAnsi="Arial" w:cs="Arial"/>
          <w:sz w:val="19"/>
          <w:szCs w:val="19"/>
          <w:lang w:val="sk-SK"/>
        </w:rPr>
        <w:t>dľa relevantného zoznamu príloh</w:t>
      </w:r>
      <w:r w:rsidR="007B7BE0">
        <w:rPr>
          <w:rFonts w:ascii="Arial" w:hAnsi="Arial" w:cs="Arial"/>
          <w:sz w:val="19"/>
          <w:szCs w:val="19"/>
          <w:lang w:val="sk-SK"/>
        </w:rPr>
        <w:t>.</w:t>
      </w:r>
      <w:r>
        <w:rPr>
          <w:rFonts w:ascii="Arial" w:hAnsi="Arial" w:cs="Arial"/>
          <w:sz w:val="19"/>
          <w:szCs w:val="19"/>
          <w:lang w:val="sk-SK"/>
        </w:rPr>
        <w:t xml:space="preserve"> </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4F1A0D82" w14:textId="77777777" w:rsidR="00FA5D5C" w:rsidRPr="00FA5D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FA5D5C">
        <w:rPr>
          <w:rFonts w:ascii="Arial" w:hAnsi="Arial" w:cs="Arial"/>
          <w:sz w:val="19"/>
          <w:szCs w:val="19"/>
          <w:lang w:eastAsia="en-US"/>
        </w:rPr>
        <w: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9"/>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0F8BB195" w14:textId="0AFD3F74" w:rsidR="009D3587" w:rsidRPr="009D3587" w:rsidRDefault="00F220F5" w:rsidP="009D3587">
      <w:pPr>
        <w:numPr>
          <w:ilvl w:val="0"/>
          <w:numId w:val="51"/>
        </w:num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w:t>
      </w:r>
      <w:r w:rsidR="001F541F">
        <w:rPr>
          <w:rFonts w:ascii="Arial" w:hAnsi="Arial" w:cs="Arial"/>
          <w:sz w:val="19"/>
          <w:szCs w:val="19"/>
          <w:lang w:val="sk-SK"/>
        </w:rPr>
        <w:t>podoby</w:t>
      </w:r>
      <w:r w:rsidR="001F541F" w:rsidRPr="000706F2">
        <w:rPr>
          <w:rFonts w:ascii="Arial" w:hAnsi="Arial" w:cs="Arial"/>
          <w:sz w:val="19"/>
          <w:szCs w:val="19"/>
          <w:lang w:val="sk-SK"/>
        </w:rPr>
        <w:t xml:space="preserve"> </w:t>
      </w:r>
      <w:r w:rsidRPr="000706F2">
        <w:rPr>
          <w:rFonts w:ascii="Arial" w:hAnsi="Arial" w:cs="Arial"/>
          <w:sz w:val="19"/>
          <w:szCs w:val="19"/>
          <w:lang w:val="sk-SK"/>
        </w:rPr>
        <w:t xml:space="preserve">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r w:rsidR="009D3587" w:rsidRPr="009D3587">
        <w:rPr>
          <w:rFonts w:ascii="Times New Roman" w:eastAsia="Times New Roman" w:hAnsi="Times New Roman" w:cs="Times New Roman"/>
          <w:sz w:val="24"/>
          <w:szCs w:val="24"/>
          <w:lang w:val="sk-SK" w:eastAsia="sk-SK"/>
        </w:rPr>
        <w:t xml:space="preserve"> </w:t>
      </w:r>
      <w:r w:rsidR="001F541F" w:rsidRPr="001F541F">
        <w:rPr>
          <w:rFonts w:ascii="Arial" w:hAnsi="Arial" w:cs="Arial"/>
          <w:sz w:val="19"/>
          <w:szCs w:val="19"/>
          <w:lang w:val="sk-SK"/>
        </w:rPr>
        <w:t xml:space="preserve">V prípade elektronického doručenia ŽoNFP </w:t>
      </w:r>
      <w:r w:rsidR="001F541F" w:rsidRPr="001F541F">
        <w:rPr>
          <w:rFonts w:ascii="Arial" w:hAnsi="Arial" w:cs="Arial"/>
          <w:sz w:val="19"/>
          <w:szCs w:val="19"/>
          <w:lang w:val="sk-SK"/>
        </w:rPr>
        <w:lastRenderedPageBreak/>
        <w:t>v zmysle zákona o e-Governmente  je rozhodujúci dátum doručenia ŽoNFP do elektronickej schránky RO, ktoré  sa  považuje za doručenie v písomnej</w:t>
      </w:r>
      <w:r w:rsidR="001F541F" w:rsidDel="001F541F">
        <w:rPr>
          <w:rFonts w:ascii="Arial" w:hAnsi="Arial" w:cs="Arial"/>
          <w:sz w:val="19"/>
          <w:szCs w:val="19"/>
          <w:lang w:val="sk-SK"/>
        </w:rPr>
        <w:t xml:space="preserve"> </w:t>
      </w:r>
      <w:r w:rsidR="001F541F">
        <w:rPr>
          <w:rFonts w:ascii="Arial" w:hAnsi="Arial" w:cs="Arial"/>
          <w:sz w:val="19"/>
          <w:szCs w:val="19"/>
          <w:lang w:val="sk-SK"/>
        </w:rPr>
        <w:t xml:space="preserve">podobe. </w:t>
      </w:r>
      <w:r w:rsidR="009D3587" w:rsidRPr="009D3587">
        <w:rPr>
          <w:rFonts w:ascii="Arial" w:hAnsi="Arial" w:cs="Arial"/>
          <w:sz w:val="19"/>
          <w:szCs w:val="19"/>
          <w:lang w:val="sk-SK"/>
        </w:rPr>
        <w:t xml:space="preserve"> </w:t>
      </w:r>
      <w:r w:rsidR="006E6C72">
        <w:rPr>
          <w:rFonts w:ascii="Arial" w:hAnsi="Arial" w:cs="Arial"/>
          <w:sz w:val="19"/>
          <w:szCs w:val="19"/>
          <w:lang w:val="sk-SK"/>
        </w:rPr>
        <w:t xml:space="preserve"> </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p>
    <w:p w14:paraId="0E75FB58" w14:textId="77777777"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3077F219"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100"/>
      </w:r>
      <w:r w:rsidRPr="000706F2">
        <w:rPr>
          <w:rFonts w:ascii="Arial" w:hAnsi="Arial" w:cs="Arial"/>
          <w:sz w:val="19"/>
          <w:szCs w:val="19"/>
          <w:lang w:val="sk-SK"/>
        </w:rPr>
        <w:t xml:space="preserve"> a opečiatkovaná v prípade, že žiadateľ má povinnosť používať pečiatku;</w:t>
      </w:r>
    </w:p>
    <w:p w14:paraId="03FCC9C2" w14:textId="048F8253"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musí byť vyplnená v slovenskom jazyku a písmom umožňujúcim rozpoznanie obsahu textu;</w:t>
      </w:r>
    </w:p>
    <w:p w14:paraId="13D4C63C" w14:textId="4CB040AA" w:rsidR="00127A63" w:rsidRPr="000706F2" w:rsidRDefault="006F565A"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284578C3" w:rsidR="00F220F5" w:rsidRPr="000706F2" w:rsidRDefault="000F6E46" w:rsidP="00127A63">
      <w:pPr>
        <w:spacing w:before="120" w:line="288" w:lineRule="auto"/>
        <w:jc w:val="both"/>
        <w:rPr>
          <w:rFonts w:ascii="Arial" w:hAnsi="Arial" w:cs="Arial"/>
          <w:sz w:val="19"/>
          <w:szCs w:val="19"/>
          <w:lang w:val="sk-SK"/>
        </w:rPr>
      </w:pPr>
      <w:r>
        <w:rPr>
          <w:rFonts w:ascii="Arial" w:hAnsi="Arial" w:cs="Arial"/>
          <w:sz w:val="19"/>
          <w:szCs w:val="19"/>
          <w:lang w:val="sk-SK"/>
        </w:rPr>
        <w:t>V prípade predkladania príloh k ŽoNFP požadovaných výzvou/vyzvaním na overenie podmienok poskytnutia príspevku</w:t>
      </w:r>
      <w:r w:rsidR="009A1031">
        <w:rPr>
          <w:rFonts w:ascii="Arial" w:hAnsi="Arial" w:cs="Arial"/>
          <w:sz w:val="19"/>
          <w:szCs w:val="19"/>
          <w:lang w:val="sk-SK"/>
        </w:rPr>
        <w:t xml:space="preserve"> sa </w:t>
      </w:r>
      <w:r>
        <w:rPr>
          <w:rFonts w:ascii="Arial" w:hAnsi="Arial" w:cs="Arial"/>
          <w:sz w:val="19"/>
          <w:szCs w:val="19"/>
          <w:lang w:val="sk-SK"/>
        </w:rPr>
        <w:t xml:space="preserve">pre prílohy </w:t>
      </w:r>
      <w:r w:rsidR="009A1031">
        <w:rPr>
          <w:rFonts w:ascii="Arial" w:hAnsi="Arial" w:cs="Arial"/>
          <w:sz w:val="19"/>
          <w:szCs w:val="19"/>
          <w:lang w:val="sk-SK"/>
        </w:rPr>
        <w:t>primerane aplikujú</w:t>
      </w:r>
      <w:r w:rsidR="006E4781">
        <w:rPr>
          <w:rStyle w:val="Odkaznapoznmkupodiarou"/>
          <w:rFonts w:cs="Arial"/>
          <w:szCs w:val="19"/>
          <w:lang w:val="sk-SK"/>
        </w:rPr>
        <w:footnoteReference w:id="101"/>
      </w:r>
      <w:r w:rsidR="009A1031">
        <w:rPr>
          <w:rFonts w:ascii="Arial" w:hAnsi="Arial" w:cs="Arial"/>
          <w:sz w:val="19"/>
          <w:szCs w:val="19"/>
          <w:lang w:val="sk-SK"/>
        </w:rPr>
        <w:t xml:space="preserve"> </w:t>
      </w:r>
      <w:r>
        <w:rPr>
          <w:rFonts w:ascii="Arial" w:hAnsi="Arial" w:cs="Arial"/>
          <w:sz w:val="19"/>
          <w:szCs w:val="19"/>
          <w:lang w:val="sk-SK"/>
        </w:rPr>
        <w:t xml:space="preserve"> </w:t>
      </w:r>
      <w:r w:rsidR="006F565A" w:rsidRPr="000706F2">
        <w:rPr>
          <w:rFonts w:ascii="Arial" w:hAnsi="Arial" w:cs="Arial"/>
          <w:sz w:val="19"/>
          <w:szCs w:val="19"/>
          <w:lang w:val="sk-SK"/>
        </w:rPr>
        <w:t xml:space="preserve">  požiadavky pre riadne doručenie</w:t>
      </w:r>
      <w:r>
        <w:rPr>
          <w:rFonts w:ascii="Arial" w:hAnsi="Arial" w:cs="Arial"/>
          <w:sz w:val="19"/>
          <w:szCs w:val="19"/>
          <w:lang w:val="sk-SK"/>
        </w:rPr>
        <w:t xml:space="preserve"> ako sú stanovené </w:t>
      </w:r>
      <w:r w:rsidR="006F565A" w:rsidRPr="000706F2">
        <w:rPr>
          <w:rFonts w:ascii="Arial" w:hAnsi="Arial" w:cs="Arial"/>
          <w:sz w:val="19"/>
          <w:szCs w:val="19"/>
          <w:lang w:val="sk-SK"/>
        </w:rPr>
        <w:t xml:space="preserve"> </w:t>
      </w:r>
      <w:r w:rsidR="00F220F5" w:rsidRPr="000706F2">
        <w:rPr>
          <w:rFonts w:ascii="Arial" w:hAnsi="Arial" w:cs="Arial"/>
          <w:sz w:val="19"/>
          <w:szCs w:val="19"/>
          <w:lang w:val="sk-SK"/>
        </w:rPr>
        <w:t>vo vyzvaní</w:t>
      </w:r>
      <w:r w:rsidR="00D022D9" w:rsidRPr="000706F2">
        <w:rPr>
          <w:rFonts w:ascii="Arial" w:hAnsi="Arial" w:cs="Arial"/>
          <w:sz w:val="19"/>
          <w:szCs w:val="19"/>
          <w:lang w:val="sk-SK"/>
        </w:rPr>
        <w:t>/výzve</w:t>
      </w:r>
      <w:r>
        <w:rPr>
          <w:rFonts w:ascii="Arial" w:hAnsi="Arial" w:cs="Arial"/>
          <w:sz w:val="19"/>
          <w:szCs w:val="19"/>
          <w:lang w:val="sk-SK"/>
        </w:rPr>
        <w:t xml:space="preserve"> pre ŽoNFP a</w:t>
      </w:r>
      <w:r w:rsidR="00F220F5" w:rsidRPr="000706F2">
        <w:rPr>
          <w:rFonts w:ascii="Arial" w:hAnsi="Arial" w:cs="Arial"/>
          <w:sz w:val="19"/>
          <w:szCs w:val="19"/>
          <w:lang w:val="sk-SK"/>
        </w:rPr>
        <w:t xml:space="preserve"> </w:t>
      </w:r>
      <w:r w:rsidR="006F565A" w:rsidRPr="000706F2">
        <w:rPr>
          <w:rFonts w:ascii="Arial" w:hAnsi="Arial" w:cs="Arial"/>
          <w:sz w:val="19"/>
          <w:szCs w:val="19"/>
          <w:lang w:val="sk-SK"/>
        </w:rPr>
        <w:t xml:space="preserve">splnenie podmienky riadneho doručenia </w:t>
      </w:r>
      <w:r w:rsidRPr="000706F2">
        <w:rPr>
          <w:rFonts w:ascii="Arial" w:hAnsi="Arial" w:cs="Arial"/>
          <w:sz w:val="19"/>
          <w:szCs w:val="19"/>
          <w:lang w:val="sk-SK"/>
        </w:rPr>
        <w:t xml:space="preserve">sa posudzuje </w:t>
      </w:r>
      <w:r w:rsidR="006F565A" w:rsidRPr="000706F2">
        <w:rPr>
          <w:rFonts w:ascii="Arial" w:hAnsi="Arial" w:cs="Arial"/>
          <w:sz w:val="19"/>
          <w:szCs w:val="19"/>
          <w:lang w:val="sk-SK"/>
        </w:rPr>
        <w:t>podľa nich.</w:t>
      </w:r>
      <w:r w:rsidR="00F220F5" w:rsidRPr="000706F2">
        <w:rPr>
          <w:rFonts w:ascii="Arial" w:hAnsi="Arial" w:cs="Arial"/>
          <w:sz w:val="19"/>
          <w:szCs w:val="19"/>
          <w:lang w:val="sk-SK"/>
        </w:rPr>
        <w:t xml:space="preserve"> </w:t>
      </w:r>
      <w:r>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503" w:name="_Toc417132513"/>
      <w:bookmarkStart w:id="504" w:name="_Toc417648926"/>
      <w:bookmarkStart w:id="505" w:name="_Toc440355017"/>
      <w:bookmarkStart w:id="506" w:name="_Toc440375348"/>
      <w:bookmarkStart w:id="507" w:name="_Toc458432934"/>
      <w:bookmarkStart w:id="508" w:name="_Toc458515686"/>
      <w:r w:rsidRPr="000706F2">
        <w:rPr>
          <w:i w:val="0"/>
          <w:lang w:val="sk-SK"/>
        </w:rPr>
        <w:lastRenderedPageBreak/>
        <w:t>Postup schvaľovania ŽoNFP</w:t>
      </w:r>
      <w:bookmarkEnd w:id="503"/>
      <w:bookmarkEnd w:id="504"/>
      <w:bookmarkEnd w:id="505"/>
      <w:bookmarkEnd w:id="506"/>
      <w:bookmarkEnd w:id="507"/>
      <w:bookmarkEnd w:id="508"/>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509" w:name="_Toc413832248"/>
      <w:bookmarkStart w:id="510" w:name="_Toc417132514"/>
      <w:bookmarkStart w:id="511" w:name="_Toc417648927"/>
      <w:bookmarkStart w:id="512" w:name="_Toc440355018"/>
      <w:bookmarkStart w:id="513" w:name="_Toc440375349"/>
      <w:bookmarkStart w:id="514" w:name="_Toc458432935"/>
      <w:bookmarkStart w:id="515"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Administratívne overenie ŽoNFP</w:t>
      </w:r>
      <w:bookmarkEnd w:id="509"/>
      <w:bookmarkEnd w:id="510"/>
      <w:bookmarkEnd w:id="511"/>
      <w:bookmarkEnd w:id="512"/>
      <w:bookmarkEnd w:id="513"/>
      <w:bookmarkEnd w:id="514"/>
      <w:bookmarkEnd w:id="515"/>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14:paraId="15B0CF6C" w14:textId="023D3BCC"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516" w:name="_Toc413832249"/>
      <w:bookmarkStart w:id="517" w:name="_Toc417132515"/>
      <w:bookmarkStart w:id="518" w:name="_Toc417648928"/>
      <w:bookmarkStart w:id="519" w:name="_Toc440355019"/>
      <w:bookmarkStart w:id="520" w:name="_Toc440375350"/>
      <w:bookmarkStart w:id="521" w:name="_Toc458432936"/>
      <w:bookmarkStart w:id="522" w:name="_Toc458515688"/>
      <w:r w:rsidRPr="00953D2E">
        <w:rPr>
          <w:b/>
          <w:lang w:val="sk-SK"/>
        </w:rPr>
        <w:t>4.2</w:t>
      </w:r>
      <w:r w:rsidR="00400B1E">
        <w:rPr>
          <w:b/>
          <w:lang w:val="sk-SK"/>
        </w:rPr>
        <w:tab/>
      </w:r>
      <w:r w:rsidR="00F220F5" w:rsidRPr="00953D2E">
        <w:rPr>
          <w:b/>
          <w:lang w:val="sk-SK"/>
        </w:rPr>
        <w:t>Odborné hodnotenie ŽoNFP</w:t>
      </w:r>
      <w:bookmarkEnd w:id="516"/>
      <w:bookmarkEnd w:id="517"/>
      <w:bookmarkEnd w:id="518"/>
      <w:bookmarkEnd w:id="519"/>
      <w:bookmarkEnd w:id="520"/>
      <w:bookmarkEnd w:id="521"/>
      <w:bookmarkEnd w:id="522"/>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14:paraId="6BCB1FAA" w14:textId="77777777" w:rsidR="00AC1F93" w:rsidRDefault="00AC1F93" w:rsidP="00AC1F93">
      <w:pPr>
        <w:pStyle w:val="Nadpis2"/>
        <w:tabs>
          <w:tab w:val="num" w:pos="709"/>
        </w:tabs>
        <w:spacing w:after="180"/>
        <w:rPr>
          <w:b/>
          <w:lang w:val="sk-SK"/>
        </w:rPr>
      </w:pPr>
      <w:bookmarkStart w:id="523" w:name="_Toc413832250"/>
      <w:bookmarkStart w:id="524" w:name="_Toc417132516"/>
      <w:bookmarkStart w:id="525" w:name="_Toc417648929"/>
      <w:bookmarkStart w:id="526" w:name="_Toc440355020"/>
      <w:bookmarkStart w:id="527" w:name="_Toc440375351"/>
      <w:bookmarkStart w:id="528" w:name="_Toc458432937"/>
      <w:bookmarkStart w:id="529"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523"/>
      <w:r w:rsidR="00D86ED1" w:rsidRPr="00953D2E">
        <w:rPr>
          <w:b/>
          <w:lang w:val="sk-SK"/>
        </w:rPr>
        <w:t xml:space="preserve"> a zverejňovanie</w:t>
      </w:r>
      <w:bookmarkEnd w:id="524"/>
      <w:bookmarkEnd w:id="525"/>
      <w:bookmarkEnd w:id="526"/>
      <w:bookmarkEnd w:id="527"/>
      <w:bookmarkEnd w:id="528"/>
      <w:bookmarkEnd w:id="529"/>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ŽoNFP, t.j.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Default="00F220F5" w:rsidP="003868A0">
      <w:pPr>
        <w:pStyle w:val="Pta"/>
        <w:spacing w:before="120" w:after="120" w:line="288" w:lineRule="auto"/>
        <w:jc w:val="both"/>
        <w:rPr>
          <w:ins w:id="530" w:author="Milan Matovič" w:date="2018-01-31T09:54:00Z"/>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späťvzatia </w:t>
      </w:r>
      <w:r w:rsidR="00B15967" w:rsidRPr="000706F2">
        <w:rPr>
          <w:rFonts w:ascii="Arial" w:hAnsi="Arial" w:cs="Arial"/>
          <w:sz w:val="19"/>
          <w:szCs w:val="19"/>
          <w:lang w:val="sk-SK"/>
        </w:rPr>
        <w:t xml:space="preserve">ŽoNFP </w:t>
      </w:r>
      <w:r w:rsidRPr="000706F2">
        <w:rPr>
          <w:rFonts w:ascii="Arial" w:hAnsi="Arial" w:cs="Arial"/>
          <w:sz w:val="19"/>
          <w:szCs w:val="19"/>
          <w:lang w:val="sk-SK"/>
        </w:rPr>
        <w:t xml:space="preserve">RO pre OP EVS konanie o ŽoNFP rozhodnutím zastaví ku dňu doručenia späťvzatia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4DCCDC37" w14:textId="0FD05833" w:rsidR="009668BE" w:rsidRPr="000706F2" w:rsidRDefault="009668BE" w:rsidP="003868A0">
      <w:pPr>
        <w:pStyle w:val="Pta"/>
        <w:spacing w:before="120" w:after="120" w:line="288" w:lineRule="auto"/>
        <w:jc w:val="both"/>
        <w:rPr>
          <w:rFonts w:ascii="Arial" w:hAnsi="Arial" w:cs="Arial"/>
          <w:sz w:val="19"/>
          <w:szCs w:val="19"/>
          <w:lang w:val="sk-SK"/>
        </w:rPr>
      </w:pPr>
      <w:ins w:id="531" w:author="Milan Matovič" w:date="2018-01-31T09:55:00Z">
        <w:r w:rsidRPr="009668BE">
          <w:rPr>
            <w:rFonts w:ascii="Arial" w:hAnsi="Arial" w:cs="Arial"/>
            <w:sz w:val="19"/>
            <w:szCs w:val="19"/>
            <w:lang w:val="sk-SK"/>
          </w:rPr>
          <w:tab/>
          <w:t>V  prípade zastavenia konania je žiadateľ, ktorý  k ŽoNFP priložil aj kópiu ŽoNFP v akomkoľvek formáte (napr. elektronicky na CD alebo v papierovej podobe), oprávnený si prevziať takúto kópiu späť do 30 dní od doručenia príslušného rozhodnutia o zastavení konania o ŽoNFP.</w:t>
        </w:r>
      </w:ins>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532" w:name="_Toc413832252"/>
      <w:bookmarkStart w:id="533" w:name="_Toc417132517"/>
      <w:bookmarkStart w:id="534" w:name="_Toc417648930"/>
      <w:bookmarkStart w:id="535" w:name="_Toc440355021"/>
      <w:bookmarkStart w:id="536" w:name="_Toc440375352"/>
      <w:bookmarkStart w:id="537" w:name="_Toc458432938"/>
      <w:bookmarkStart w:id="538" w:name="_Toc458515690"/>
      <w:r w:rsidRPr="00953D2E">
        <w:rPr>
          <w:b/>
          <w:lang w:val="sk-SK"/>
        </w:rPr>
        <w:t>4.4</w:t>
      </w:r>
      <w:r w:rsidR="00400B1E">
        <w:rPr>
          <w:b/>
          <w:lang w:val="sk-SK"/>
        </w:rPr>
        <w:tab/>
      </w:r>
      <w:r w:rsidR="00F220F5" w:rsidRPr="00953D2E">
        <w:rPr>
          <w:b/>
          <w:lang w:val="sk-SK"/>
        </w:rPr>
        <w:t>Opravné prostriedky</w:t>
      </w:r>
      <w:bookmarkEnd w:id="532"/>
      <w:bookmarkEnd w:id="533"/>
      <w:bookmarkEnd w:id="534"/>
      <w:bookmarkEnd w:id="535"/>
      <w:bookmarkEnd w:id="536"/>
      <w:bookmarkEnd w:id="537"/>
      <w:bookmarkEnd w:id="538"/>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w:t>
      </w:r>
      <w:r w:rsidRPr="000259AD">
        <w:rPr>
          <w:rFonts w:cstheme="minorHAnsi"/>
          <w:sz w:val="19"/>
          <w:szCs w:val="19"/>
          <w:lang w:val="sk-SK"/>
        </w:rPr>
        <w:lastRenderedPageBreak/>
        <w:t xml:space="preserve">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39" w:name="_Toc413832253"/>
      <w:bookmarkStart w:id="540" w:name="_Toc417132518"/>
      <w:bookmarkStart w:id="541" w:name="_Toc417648931"/>
      <w:bookmarkStart w:id="542" w:name="_Toc440355022"/>
      <w:bookmarkStart w:id="543" w:name="_Toc440375353"/>
      <w:bookmarkStart w:id="544" w:name="_Toc458432939"/>
      <w:bookmarkStart w:id="545"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539"/>
      <w:bookmarkEnd w:id="540"/>
      <w:bookmarkEnd w:id="541"/>
      <w:bookmarkEnd w:id="542"/>
      <w:bookmarkEnd w:id="543"/>
      <w:bookmarkEnd w:id="544"/>
      <w:bookmarkEnd w:id="545"/>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546" w:name="_Toc413832254"/>
      <w:bookmarkStart w:id="547" w:name="_Toc417132519"/>
      <w:bookmarkStart w:id="548" w:name="_Toc417648932"/>
      <w:bookmarkStart w:id="549" w:name="_Toc440355023"/>
      <w:bookmarkStart w:id="550" w:name="_Toc440375354"/>
      <w:bookmarkStart w:id="551" w:name="_Toc458432940"/>
      <w:bookmarkStart w:id="552"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546"/>
      <w:bookmarkEnd w:id="547"/>
      <w:bookmarkEnd w:id="548"/>
      <w:bookmarkEnd w:id="549"/>
      <w:bookmarkEnd w:id="550"/>
      <w:bookmarkEnd w:id="551"/>
      <w:bookmarkEnd w:id="552"/>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553" w:name="_Toc413832255"/>
      <w:bookmarkStart w:id="554" w:name="_Toc417132520"/>
      <w:bookmarkStart w:id="555" w:name="_Toc417648933"/>
      <w:bookmarkStart w:id="556" w:name="_Toc440355024"/>
      <w:bookmarkStart w:id="557" w:name="_Toc440375355"/>
      <w:bookmarkStart w:id="558" w:name="_Toc458432941"/>
      <w:bookmarkStart w:id="559"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553"/>
      <w:bookmarkEnd w:id="554"/>
      <w:bookmarkEnd w:id="555"/>
      <w:bookmarkEnd w:id="556"/>
      <w:bookmarkEnd w:id="557"/>
      <w:bookmarkEnd w:id="558"/>
      <w:bookmarkEnd w:id="559"/>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560" w:name="_Toc417132521"/>
      <w:bookmarkStart w:id="561" w:name="_Toc417648934"/>
      <w:bookmarkStart w:id="562" w:name="_Toc440355025"/>
      <w:bookmarkStart w:id="563" w:name="_Toc440375356"/>
      <w:bookmarkStart w:id="564" w:name="_Toc458432942"/>
      <w:bookmarkStart w:id="565" w:name="_Toc458515694"/>
      <w:r w:rsidRPr="000706F2">
        <w:rPr>
          <w:i w:val="0"/>
          <w:lang w:val="sk-SK"/>
        </w:rPr>
        <w:lastRenderedPageBreak/>
        <w:t>Informácia o horizontálnych princípoch</w:t>
      </w:r>
      <w:bookmarkEnd w:id="560"/>
      <w:bookmarkEnd w:id="561"/>
      <w:bookmarkEnd w:id="562"/>
      <w:bookmarkEnd w:id="563"/>
      <w:bookmarkEnd w:id="564"/>
      <w:bookmarkEnd w:id="565"/>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102"/>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77777777" w:rsidR="003950CB" w:rsidRPr="003950CB" w:rsidRDefault="003950CB" w:rsidP="003950CB">
      <w:pPr>
        <w:spacing w:before="120" w:after="120" w:line="288" w:lineRule="auto"/>
        <w:jc w:val="both"/>
        <w:rPr>
          <w:rFonts w:eastAsia="Times"/>
          <w:color w:val="000000"/>
          <w:sz w:val="19"/>
          <w:szCs w:val="19"/>
          <w:lang w:val="sk-SK"/>
        </w:rPr>
      </w:pPr>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lastRenderedPageBreak/>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r w:rsidR="00E01ABC">
        <w:rPr>
          <w:sz w:val="19"/>
          <w:szCs w:val="19"/>
          <w:lang w:val="sk-SK"/>
        </w:rPr>
        <w:t xml:space="preserve"> a rodu</w:t>
      </w:r>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rFonts w:cstheme="minorHAnsi"/>
          <w:sz w:val="19"/>
          <w:szCs w:val="19"/>
          <w:lang w:val="sk-SK"/>
        </w:rPr>
      </w:pPr>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Výzva sa dotýka predovšetkým nasledujúcich cieľov HP RMŽ a ND: </w:t>
      </w:r>
    </w:p>
    <w:p w14:paraId="12A6C021" w14:textId="5FE5D46C"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E54341"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 súvislosti s OP EVS je potrebné upozorniť osobitne na to, aby: </w:t>
      </w:r>
    </w:p>
    <w:p w14:paraId="55682302" w14:textId="3BD16FAB"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w:t>
      </w:r>
      <w:r w:rsidRPr="00313210">
        <w:rPr>
          <w:rFonts w:cstheme="minorHAnsi"/>
          <w:color w:val="000000"/>
          <w:sz w:val="19"/>
          <w:szCs w:val="19"/>
          <w:lang w:val="sk-SK"/>
        </w:rPr>
        <w:lastRenderedPageBreak/>
        <w:t xml:space="preserve">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E54341" w:rsidRDefault="00E01ABC" w:rsidP="00FB6D75">
      <w:pPr>
        <w:spacing w:before="120" w:after="120"/>
        <w:jc w:val="both"/>
        <w:rPr>
          <w:rFonts w:cstheme="minorHAnsi"/>
          <w:sz w:val="19"/>
          <w:szCs w:val="19"/>
          <w:lang w:val="sk-SK"/>
        </w:rPr>
      </w:pPr>
      <w:r w:rsidRPr="00E54341">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E54341" w:rsidRDefault="00E01ABC" w:rsidP="00FB6D75">
      <w:pPr>
        <w:spacing w:before="120" w:after="120"/>
        <w:jc w:val="both"/>
        <w:rPr>
          <w:rFonts w:cstheme="minorHAnsi"/>
          <w:sz w:val="19"/>
          <w:szCs w:val="19"/>
          <w:lang w:val="sk-SK"/>
        </w:rPr>
      </w:pPr>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566" w:name="_Toc417648936"/>
      <w:bookmarkStart w:id="567" w:name="_Toc417132522"/>
      <w:bookmarkStart w:id="568" w:name="_Toc417648937"/>
      <w:bookmarkStart w:id="569" w:name="_Toc440355026"/>
      <w:bookmarkStart w:id="570" w:name="_Toc440375357"/>
      <w:bookmarkStart w:id="571" w:name="_Toc458432943"/>
      <w:bookmarkStart w:id="572" w:name="_Toc458515695"/>
      <w:bookmarkEnd w:id="566"/>
      <w:r w:rsidRPr="000706F2">
        <w:rPr>
          <w:i w:val="0"/>
          <w:lang w:val="sk-SK"/>
        </w:rPr>
        <w:lastRenderedPageBreak/>
        <w:t>Uzavretie zmluvy o </w:t>
      </w:r>
      <w:r w:rsidR="003C3D5D" w:rsidRPr="000706F2">
        <w:rPr>
          <w:i w:val="0"/>
          <w:lang w:val="sk-SK"/>
        </w:rPr>
        <w:t>NFP</w:t>
      </w:r>
      <w:bookmarkEnd w:id="567"/>
      <w:bookmarkEnd w:id="568"/>
      <w:bookmarkEnd w:id="569"/>
      <w:bookmarkEnd w:id="570"/>
      <w:bookmarkEnd w:id="571"/>
      <w:bookmarkEnd w:id="572"/>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ŽoNFP.</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6D61CC74" w14:textId="539A57B3" w:rsidR="0050401D"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B6766B" w:rsidRPr="00B6766B">
        <w:rPr>
          <w:rFonts w:ascii="Arial" w:hAnsi="Arial" w:cs="Arial"/>
          <w:sz w:val="19"/>
          <w:szCs w:val="19"/>
          <w:lang w:val="sk-SK"/>
        </w:rPr>
        <w:t xml:space="preserve"> </w:t>
      </w:r>
      <w:r w:rsidR="00B6766B" w:rsidRPr="00485605">
        <w:rPr>
          <w:rFonts w:ascii="Arial" w:hAnsi="Arial" w:cs="Arial"/>
          <w:sz w:val="19"/>
          <w:szCs w:val="19"/>
          <w:lang w:val="sk-SK"/>
        </w:rPr>
        <w:t>Nadobudnutím právoplatnosti tohto rozhodnutia podľa § 52 ods. 1 zák. č. 71/1967 Zb. o správnom konaní (Správny poriadok</w:t>
      </w:r>
      <w:r w:rsidR="00B6766B">
        <w:rPr>
          <w:rFonts w:ascii="Arial" w:hAnsi="Arial" w:cs="Arial"/>
          <w:sz w:val="19"/>
          <w:szCs w:val="19"/>
          <w:lang w:val="sk-SK"/>
        </w:rPr>
        <w:t xml:space="preserve">) v znení neskorších predpisov </w:t>
      </w:r>
      <w:r w:rsidR="00B6766B" w:rsidRPr="00485605">
        <w:rPr>
          <w:rFonts w:ascii="Arial" w:hAnsi="Arial" w:cs="Arial"/>
          <w:sz w:val="19"/>
          <w:szCs w:val="19"/>
          <w:lang w:val="sk-SK"/>
        </w:rPr>
        <w:t>nadobúda toto rozhodnutie účinnosť a Žiadateľ sa ďalej</w:t>
      </w:r>
      <w:r w:rsidR="00B6766B">
        <w:rPr>
          <w:rFonts w:ascii="Arial" w:hAnsi="Arial" w:cs="Arial"/>
          <w:sz w:val="19"/>
          <w:szCs w:val="19"/>
          <w:lang w:val="sk-SK"/>
        </w:rPr>
        <w:t xml:space="preserve"> </w:t>
      </w:r>
      <w:r w:rsidR="00B6766B" w:rsidRPr="00485605">
        <w:rPr>
          <w:rFonts w:ascii="Arial" w:hAnsi="Arial" w:cs="Arial"/>
          <w:sz w:val="19"/>
          <w:szCs w:val="19"/>
          <w:lang w:val="sk-SK"/>
        </w:rPr>
        <w:t>označuje ako Prijímateľ.</w:t>
      </w:r>
      <w:r w:rsidR="00B6766B">
        <w:rPr>
          <w:rFonts w:ascii="Arial" w:hAnsi="Arial" w:cs="Arial"/>
          <w:sz w:val="19"/>
          <w:szCs w:val="19"/>
          <w:lang w:val="sk-SK"/>
        </w:rPr>
        <w:t xml:space="preserve"> Z uvedeného vyplýva, že rozhodnutia o schválení ŽoNFP je  právoplatné, ak proti nemu nie je možné dať odvolanie. </w:t>
      </w:r>
      <w:r w:rsidR="00B6766B" w:rsidRPr="003E5912">
        <w:rPr>
          <w:rFonts w:ascii="Arial" w:hAnsi="Arial" w:cs="Arial"/>
          <w:sz w:val="19"/>
          <w:szCs w:val="19"/>
          <w:lang w:val="sk-SK"/>
        </w:rPr>
        <w:t xml:space="preserve">Proti tomuto rozhodnutiu je v súlade s § 22 zákona o príspevku z EŠIF možné podať odvolanie </w:t>
      </w:r>
      <w:r w:rsidR="00B6766B" w:rsidRPr="003A71F3">
        <w:rPr>
          <w:rFonts w:ascii="Arial" w:hAnsi="Arial" w:cs="Arial"/>
          <w:sz w:val="19"/>
          <w:szCs w:val="19"/>
          <w:lang w:val="sk-SK"/>
        </w:rPr>
        <w:t xml:space="preserve"> do 10 pracovných dní odo </w:t>
      </w:r>
      <w:r w:rsidR="00B6766B">
        <w:rPr>
          <w:rFonts w:ascii="Arial" w:hAnsi="Arial" w:cs="Arial"/>
          <w:sz w:val="19"/>
          <w:szCs w:val="19"/>
          <w:lang w:val="sk-SK"/>
        </w:rPr>
        <w:t xml:space="preserve">dňa doručenia tohto rozhodnutia, pričom </w:t>
      </w:r>
      <w:r w:rsidR="00B6766B">
        <w:rPr>
          <w:rFonts w:ascii="ITCBookmanEE" w:hAnsi="ITCBookmanEE" w:cs="ITCBookmanEE"/>
          <w:color w:val="231F20"/>
          <w:sz w:val="19"/>
          <w:szCs w:val="19"/>
          <w:lang w:val="sk-SK"/>
        </w:rPr>
        <w:t xml:space="preserve">žiadateľ </w:t>
      </w:r>
      <w:r w:rsidR="00B6766B">
        <w:rPr>
          <w:rFonts w:ascii="Arial" w:hAnsi="Arial" w:cs="Arial"/>
          <w:sz w:val="19"/>
          <w:szCs w:val="19"/>
          <w:lang w:val="sk-SK"/>
        </w:rPr>
        <w:t xml:space="preserve">sa </w:t>
      </w:r>
      <w:r w:rsidR="00B6766B" w:rsidRPr="003E5912">
        <w:rPr>
          <w:rFonts w:ascii="Arial" w:hAnsi="Arial" w:cs="Arial"/>
          <w:sz w:val="19"/>
          <w:szCs w:val="19"/>
          <w:lang w:val="sk-SK"/>
        </w:rPr>
        <w:t>môže písomne</w:t>
      </w:r>
      <w:r w:rsidR="00B6766B">
        <w:rPr>
          <w:rFonts w:ascii="ITCBookmanEE" w:hAnsi="ITCBookmanEE" w:cs="ITCBookmanEE"/>
          <w:color w:val="231F20"/>
          <w:sz w:val="19"/>
          <w:szCs w:val="19"/>
          <w:lang w:val="sk-SK"/>
        </w:rPr>
        <w:t xml:space="preserve"> u poskytovateľa práva na odvolanie vzdať.</w:t>
      </w: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573" w:name="_Toc440355027"/>
      <w:bookmarkStart w:id="574" w:name="_Toc440374966"/>
      <w:bookmarkStart w:id="575" w:name="_Toc440634450"/>
      <w:bookmarkStart w:id="576" w:name="_Toc440355028"/>
      <w:bookmarkStart w:id="577" w:name="_Toc440374967"/>
      <w:bookmarkStart w:id="578" w:name="_Toc440634451"/>
      <w:bookmarkStart w:id="579" w:name="_Toc440355029"/>
      <w:bookmarkStart w:id="580" w:name="_Toc440374968"/>
      <w:bookmarkStart w:id="581" w:name="_Toc440634452"/>
      <w:bookmarkStart w:id="582" w:name="_Toc440355030"/>
      <w:bookmarkStart w:id="583" w:name="_Toc440374969"/>
      <w:bookmarkStart w:id="584" w:name="_Toc440634453"/>
      <w:bookmarkStart w:id="585" w:name="_Toc440355031"/>
      <w:bookmarkStart w:id="586" w:name="_Toc440374970"/>
      <w:bookmarkStart w:id="587" w:name="_Toc440634454"/>
      <w:bookmarkStart w:id="588" w:name="_Toc440355032"/>
      <w:bookmarkStart w:id="589" w:name="_Toc440374971"/>
      <w:bookmarkStart w:id="590" w:name="_Toc440634455"/>
      <w:bookmarkStart w:id="591" w:name="_Toc440355033"/>
      <w:bookmarkStart w:id="592" w:name="_Toc440374972"/>
      <w:bookmarkStart w:id="593" w:name="_Toc440634456"/>
      <w:bookmarkStart w:id="594" w:name="_Toc440355034"/>
      <w:bookmarkStart w:id="595" w:name="_Toc440374973"/>
      <w:bookmarkStart w:id="596" w:name="_Toc440634457"/>
      <w:bookmarkStart w:id="597" w:name="_Toc417132523"/>
      <w:bookmarkStart w:id="598" w:name="_Toc417648938"/>
      <w:bookmarkStart w:id="599" w:name="_Toc440355035"/>
      <w:bookmarkStart w:id="600" w:name="_Toc440375358"/>
      <w:bookmarkStart w:id="601" w:name="_Toc458432944"/>
      <w:bookmarkStart w:id="602" w:name="_Toc458515696"/>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597"/>
      <w:bookmarkEnd w:id="598"/>
      <w:bookmarkEnd w:id="599"/>
      <w:bookmarkEnd w:id="600"/>
      <w:bookmarkEnd w:id="601"/>
      <w:bookmarkEnd w:id="602"/>
    </w:p>
    <w:p w14:paraId="55B75C3D" w14:textId="3F3FCCB6" w:rsidR="00FA7A4F" w:rsidRPr="00FA7A4F" w:rsidRDefault="00FA7A4F" w:rsidP="00FA7A4F">
      <w:pPr>
        <w:pStyle w:val="Nadpis2"/>
        <w:spacing w:line="480" w:lineRule="auto"/>
        <w:rPr>
          <w:rFonts w:ascii="Arial" w:hAnsi="Arial" w:cs="Arial"/>
          <w:b/>
          <w:szCs w:val="24"/>
          <w:lang w:val="sk-SK"/>
        </w:rPr>
      </w:pPr>
      <w:bookmarkStart w:id="603" w:name="_Toc458515697"/>
      <w:r w:rsidRPr="00FA7A4F">
        <w:rPr>
          <w:rFonts w:ascii="Arial" w:hAnsi="Arial" w:cs="Arial"/>
          <w:b/>
          <w:szCs w:val="24"/>
          <w:lang w:val="sk-SK"/>
        </w:rPr>
        <w:t>7.1 Žiadateľ (potenciálny prijímateľ)</w:t>
      </w:r>
      <w:bookmarkEnd w:id="603"/>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604"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604"/>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605" w:name="_Toc440355038"/>
      <w:bookmarkStart w:id="606" w:name="_Toc440375361"/>
      <w:bookmarkStart w:id="607" w:name="_Toc458432947"/>
      <w:bookmarkStart w:id="608" w:name="_Toc458515699"/>
      <w:r w:rsidRPr="00400B1E">
        <w:rPr>
          <w:b/>
          <w:lang w:val="sk-SK"/>
        </w:rPr>
        <w:t>7.3</w:t>
      </w:r>
      <w:r>
        <w:rPr>
          <w:b/>
          <w:lang w:val="sk-SK"/>
        </w:rPr>
        <w:tab/>
      </w:r>
      <w:r w:rsidR="009408CE" w:rsidRPr="00400B1E">
        <w:rPr>
          <w:b/>
          <w:lang w:val="sk-SK"/>
        </w:rPr>
        <w:t>Na úrovni RO</w:t>
      </w:r>
      <w:bookmarkEnd w:id="605"/>
      <w:bookmarkEnd w:id="606"/>
      <w:bookmarkEnd w:id="607"/>
      <w:bookmarkEnd w:id="608"/>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o zozname projektov, ktorý je aktualizovaný v mesačnom intervale v *.cvs alebo *.xml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09" w:name="_Toc440372893"/>
      <w:bookmarkStart w:id="610" w:name="_Toc440375362"/>
      <w:bookmarkStart w:id="611" w:name="_Toc458432948"/>
      <w:bookmarkStart w:id="612" w:name="_Toc458515700"/>
      <w:bookmarkStart w:id="613" w:name="_Toc440355039"/>
      <w:r w:rsidRPr="000706F2">
        <w:rPr>
          <w:rFonts w:ascii="Arial" w:hAnsi="Arial" w:cs="Arial"/>
          <w:i w:val="0"/>
          <w:lang w:val="sk-SK"/>
        </w:rPr>
        <w:lastRenderedPageBreak/>
        <w:t>Prechodné a záverečné ustanovenia</w:t>
      </w:r>
      <w:bookmarkEnd w:id="609"/>
      <w:bookmarkEnd w:id="610"/>
      <w:bookmarkEnd w:id="611"/>
      <w:bookmarkEnd w:id="612"/>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614" w:name="_Toc440375363"/>
      <w:bookmarkStart w:id="615" w:name="_Toc458432949"/>
      <w:bookmarkStart w:id="616" w:name="_Toc458515701"/>
      <w:r w:rsidRPr="000706F2">
        <w:rPr>
          <w:i w:val="0"/>
          <w:lang w:val="sk-SK"/>
        </w:rPr>
        <w:lastRenderedPageBreak/>
        <w:t>Prílohy</w:t>
      </w:r>
      <w:bookmarkEnd w:id="613"/>
      <w:bookmarkEnd w:id="614"/>
      <w:bookmarkEnd w:id="615"/>
      <w:bookmarkEnd w:id="616"/>
    </w:p>
    <w:p w14:paraId="381D4C05" w14:textId="65783A9E"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781BE257" w:rsidR="00922460"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5a - </w:t>
      </w:r>
      <w:r w:rsidR="00922460">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sidR="00922460">
        <w:rPr>
          <w:rFonts w:ascii="Arial" w:eastAsiaTheme="minorHAnsi" w:hAnsi="Arial" w:cs="Arial"/>
          <w:color w:val="auto"/>
          <w:sz w:val="19"/>
          <w:szCs w:val="19"/>
          <w:lang w:val="sk-SK"/>
        </w:rPr>
        <w:t>paušálna sadzba</w:t>
      </w:r>
      <w:r>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5b - Rozpočet projektu-paušálna sadzba – dopytovo orientované projekty</w:t>
      </w:r>
    </w:p>
    <w:p w14:paraId="3203F9C4" w14:textId="479C7936" w:rsidR="003B7C6D" w:rsidRDefault="003B7C6D"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p>
    <w:p w14:paraId="6031EEC7" w14:textId="6DF86D61" w:rsidR="005B7230" w:rsidRPr="000706F2"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5B7230">
        <w:rPr>
          <w:rFonts w:ascii="Arial" w:eastAsiaTheme="minorHAnsi" w:hAnsi="Arial" w:cs="Arial"/>
          <w:color w:val="auto"/>
          <w:sz w:val="19"/>
          <w:szCs w:val="19"/>
          <w:lang w:val="sk-SK"/>
        </w:rPr>
        <w:t xml:space="preserve">Príklady oprávnených a neoprávnených </w:t>
      </w:r>
      <w:r>
        <w:rPr>
          <w:rFonts w:ascii="Arial" w:eastAsiaTheme="minorHAnsi" w:hAnsi="Arial" w:cs="Arial"/>
          <w:color w:val="auto"/>
          <w:sz w:val="19"/>
          <w:szCs w:val="19"/>
          <w:lang w:val="sk-SK"/>
        </w:rPr>
        <w:t xml:space="preserve">ostatných </w:t>
      </w:r>
      <w:r w:rsidRPr="005B7230">
        <w:rPr>
          <w:rFonts w:ascii="Arial" w:eastAsiaTheme="minorHAnsi" w:hAnsi="Arial" w:cs="Arial"/>
          <w:color w:val="auto"/>
          <w:sz w:val="19"/>
          <w:szCs w:val="19"/>
          <w:lang w:val="sk-SK"/>
        </w:rPr>
        <w:t>nákladov pre účely dopytovo</w:t>
      </w:r>
      <w:r>
        <w:rPr>
          <w:rFonts w:ascii="Arial" w:eastAsiaTheme="minorHAnsi" w:hAnsi="Arial" w:cs="Arial"/>
          <w:color w:val="auto"/>
          <w:sz w:val="19"/>
          <w:szCs w:val="19"/>
          <w:lang w:val="sk-SK"/>
        </w:rPr>
        <w:t xml:space="preserve"> – </w:t>
      </w:r>
      <w:r w:rsidRPr="005B7230">
        <w:rPr>
          <w:rFonts w:ascii="Arial" w:eastAsiaTheme="minorHAnsi" w:hAnsi="Arial" w:cs="Arial"/>
          <w:color w:val="auto"/>
          <w:sz w:val="19"/>
          <w:szCs w:val="19"/>
          <w:lang w:val="sk-SK"/>
        </w:rPr>
        <w:t>orientovaných</w:t>
      </w:r>
      <w:r>
        <w:rPr>
          <w:rFonts w:ascii="Arial" w:eastAsiaTheme="minorHAnsi" w:hAnsi="Arial" w:cs="Arial"/>
          <w:color w:val="auto"/>
          <w:sz w:val="19"/>
          <w:szCs w:val="19"/>
          <w:lang w:val="sk-SK"/>
        </w:rPr>
        <w:t xml:space="preserve"> projektov</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EB2A9" w14:textId="77777777" w:rsidR="00FE4FCE" w:rsidRDefault="00FE4FCE">
      <w:r>
        <w:separator/>
      </w:r>
    </w:p>
    <w:p w14:paraId="1618B13F" w14:textId="77777777" w:rsidR="00FE4FCE" w:rsidRDefault="00FE4FCE"/>
  </w:endnote>
  <w:endnote w:type="continuationSeparator" w:id="0">
    <w:p w14:paraId="628D206A" w14:textId="77777777" w:rsidR="00FE4FCE" w:rsidRDefault="00FE4FCE">
      <w:r>
        <w:continuationSeparator/>
      </w:r>
    </w:p>
    <w:p w14:paraId="5B2178F8" w14:textId="77777777" w:rsidR="00FE4FCE" w:rsidRDefault="00FE4FCE"/>
  </w:endnote>
  <w:endnote w:type="continuationNotice" w:id="1">
    <w:p w14:paraId="34ACC5FD" w14:textId="77777777" w:rsidR="00FE4FCE" w:rsidRDefault="00FE4F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595338" w:rsidRPr="004B1810" w:rsidRDefault="00595338" w:rsidP="00646F25">
        <w:pPr>
          <w:tabs>
            <w:tab w:val="left" w:pos="709"/>
            <w:tab w:val="center" w:pos="4703"/>
            <w:tab w:val="right" w:pos="9406"/>
          </w:tabs>
          <w:jc w:val="center"/>
          <w:rPr>
            <w:b/>
            <w:sz w:val="16"/>
            <w:lang w:val="sk-SK"/>
          </w:rPr>
        </w:pPr>
      </w:p>
      <w:p w14:paraId="15B0D02E" w14:textId="22B85AA1" w:rsidR="00595338" w:rsidRDefault="00595338">
        <w:pPr>
          <w:pStyle w:val="Pta"/>
          <w:jc w:val="right"/>
        </w:pPr>
        <w:r>
          <w:fldChar w:fldCharType="begin"/>
        </w:r>
        <w:r>
          <w:instrText xml:space="preserve"> PAGE   \* MERGEFORMAT </w:instrText>
        </w:r>
        <w:r>
          <w:fldChar w:fldCharType="separate"/>
        </w:r>
        <w:r w:rsidR="00445ABA">
          <w:rPr>
            <w:noProof/>
          </w:rPr>
          <w:t>2</w:t>
        </w:r>
        <w:r>
          <w:rPr>
            <w:noProof/>
          </w:rPr>
          <w:fldChar w:fldCharType="end"/>
        </w:r>
      </w:p>
    </w:sdtContent>
  </w:sdt>
  <w:p w14:paraId="15B0D02F" w14:textId="77777777" w:rsidR="00595338" w:rsidRPr="003530AF" w:rsidRDefault="00595338"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A5E3AF" w14:textId="77777777" w:rsidR="00FE4FCE" w:rsidRDefault="00FE4FCE">
      <w:r>
        <w:separator/>
      </w:r>
    </w:p>
    <w:p w14:paraId="581C8AF0" w14:textId="77777777" w:rsidR="00FE4FCE" w:rsidRDefault="00FE4FCE"/>
  </w:footnote>
  <w:footnote w:type="continuationSeparator" w:id="0">
    <w:p w14:paraId="71706155" w14:textId="77777777" w:rsidR="00FE4FCE" w:rsidRDefault="00FE4FCE">
      <w:r>
        <w:continuationSeparator/>
      </w:r>
    </w:p>
    <w:p w14:paraId="7F52F116" w14:textId="77777777" w:rsidR="00FE4FCE" w:rsidRDefault="00FE4FCE"/>
  </w:footnote>
  <w:footnote w:type="continuationNotice" w:id="1">
    <w:p w14:paraId="5E48A56D" w14:textId="77777777" w:rsidR="00FE4FCE" w:rsidRDefault="00FE4FCE"/>
  </w:footnote>
  <w:footnote w:id="2">
    <w:p w14:paraId="15B0D038" w14:textId="77777777" w:rsidR="00595338" w:rsidRPr="007F7349" w:rsidRDefault="00595338"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595338" w:rsidRPr="007F7349" w:rsidRDefault="00595338"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595338" w:rsidRPr="007708E2" w:rsidRDefault="00595338"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595338" w:rsidRPr="00A01473" w:rsidRDefault="00595338"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23905366" w:rsidR="00595338" w:rsidRPr="0000364A" w:rsidRDefault="00595338"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595338" w:rsidRPr="00A01473" w:rsidRDefault="00595338"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595338" w:rsidRPr="00095609" w:rsidRDefault="00595338" w:rsidP="0043167F">
      <w:pPr>
        <w:pStyle w:val="Textpoznmkypodiarou"/>
        <w:spacing w:after="0"/>
        <w:jc w:val="both"/>
        <w:rPr>
          <w:color w:val="000000"/>
          <w:lang w:val="sk-SK"/>
        </w:rPr>
      </w:pPr>
    </w:p>
  </w:footnote>
  <w:footnote w:id="8">
    <w:p w14:paraId="15B0D03C" w14:textId="77777777" w:rsidR="00595338" w:rsidRPr="00FC5FD7" w:rsidRDefault="00595338"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9">
    <w:p w14:paraId="15B0D03D" w14:textId="77777777" w:rsidR="00595338" w:rsidRPr="006E4CC8" w:rsidRDefault="00595338"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595338" w:rsidRPr="00F02256" w:rsidRDefault="00595338"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595338" w:rsidRPr="00F02256" w:rsidRDefault="00595338"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595338" w:rsidRPr="00F02256" w:rsidRDefault="00595338"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595338" w:rsidRDefault="00595338"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595338" w:rsidRPr="00A37BAC" w:rsidRDefault="00595338" w:rsidP="00C22E41">
      <w:pPr>
        <w:pStyle w:val="Textpoznmkypodiarou"/>
        <w:tabs>
          <w:tab w:val="left" w:pos="284"/>
        </w:tabs>
        <w:spacing w:after="0" w:line="240" w:lineRule="auto"/>
        <w:ind w:left="284" w:hanging="284"/>
        <w:jc w:val="both"/>
        <w:rPr>
          <w:lang w:val="sk-SK"/>
        </w:rPr>
      </w:pPr>
    </w:p>
  </w:footnote>
  <w:footnote w:id="10">
    <w:p w14:paraId="15B0D042" w14:textId="77777777" w:rsidR="00595338" w:rsidRPr="007F7349" w:rsidRDefault="00595338"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595338" w:rsidRPr="00CB17BC" w:rsidRDefault="00595338"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595338" w:rsidRPr="00FC5FD7" w:rsidRDefault="00595338"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595338" w:rsidRPr="002B3DE0" w:rsidRDefault="00595338"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595338" w:rsidRPr="0050335B" w:rsidRDefault="00595338" w:rsidP="002B3DE0">
      <w:pPr>
        <w:pStyle w:val="Textpoznmkypodiarou"/>
        <w:rPr>
          <w:sz w:val="20"/>
          <w:lang w:val="sk-SK" w:eastAsia="cs-CZ"/>
        </w:rPr>
      </w:pPr>
    </w:p>
  </w:footnote>
  <w:footnote w:id="14">
    <w:p w14:paraId="15B0D046" w14:textId="3F4F0233" w:rsidR="00595338" w:rsidRPr="005E07D4" w:rsidRDefault="00595338"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595338" w:rsidRPr="005E07D4" w:rsidRDefault="00595338"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595338" w:rsidRPr="0048632E" w:rsidRDefault="00595338"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595338" w:rsidRPr="0048632E" w:rsidRDefault="00595338"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595338" w:rsidRPr="0048632E" w:rsidRDefault="00595338"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595338" w:rsidRPr="0048632E" w:rsidRDefault="00595338"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595338" w:rsidRPr="0048632E" w:rsidRDefault="00595338"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595338" w:rsidRPr="00F43C63" w:rsidRDefault="00595338">
      <w:pPr>
        <w:pStyle w:val="Textpoznmkypodiarou"/>
        <w:rPr>
          <w:lang w:val="sk-SK"/>
        </w:rPr>
      </w:pPr>
      <w:r>
        <w:rPr>
          <w:rStyle w:val="Odkaznapoznmkupodiarou"/>
        </w:rPr>
        <w:footnoteRef/>
      </w:r>
      <w: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595338" w:rsidRPr="00FF5CA0" w:rsidRDefault="00595338"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595338" w:rsidRPr="00FF5CA0" w:rsidRDefault="00595338"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595338" w:rsidRPr="00616190" w:rsidRDefault="00595338"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14B5412" w14:textId="74EDE451" w:rsidR="00595338" w:rsidRPr="00FF5CA0" w:rsidRDefault="00595338"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2">
    <w:p w14:paraId="1BC2FF64" w14:textId="188120F0" w:rsidR="00595338" w:rsidRPr="00941FF6" w:rsidRDefault="00595338"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w:t>
      </w:r>
      <w:r w:rsidRPr="00941FF6">
        <w:rPr>
          <w:rFonts w:ascii="Arial" w:eastAsia="Times New Roman" w:hAnsi="Arial" w:cs="Arial"/>
          <w:szCs w:val="16"/>
          <w:u w:val="single"/>
          <w:lang w:val="sk-SK" w:eastAsia="sk-SK"/>
        </w:rPr>
        <w:t xml:space="preserve"> tejto príručky).</w:t>
      </w:r>
    </w:p>
  </w:footnote>
  <w:footnote w:id="23">
    <w:p w14:paraId="36CC39FA" w14:textId="20E0638D" w:rsidR="00595338" w:rsidRPr="00F02256" w:rsidRDefault="00595338"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4">
    <w:p w14:paraId="15B0D04D" w14:textId="7AA90D24" w:rsidR="00595338" w:rsidRPr="00FC5FD7" w:rsidRDefault="00595338"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5">
    <w:p w14:paraId="15B0D04E" w14:textId="1D4B3AFD" w:rsidR="00595338" w:rsidRPr="00FC5FD7" w:rsidRDefault="00595338"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6">
    <w:p w14:paraId="15B0D04F" w14:textId="77777777" w:rsidR="00595338" w:rsidRPr="00FC5FD7" w:rsidRDefault="00595338"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7">
    <w:p w14:paraId="4E5C156F" w14:textId="1D3E1890" w:rsidR="00595338" w:rsidRPr="005A22A5" w:rsidRDefault="00595338"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8">
    <w:p w14:paraId="4DF7F929" w14:textId="3314F99B" w:rsidR="00595338" w:rsidRPr="00FD5306" w:rsidRDefault="00595338"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9">
    <w:p w14:paraId="1BA037B4" w14:textId="7465A23B" w:rsidR="00595338" w:rsidRPr="0064130C" w:rsidRDefault="00595338"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0">
    <w:p w14:paraId="15B0D051" w14:textId="24E9087C" w:rsidR="00595338" w:rsidRPr="00781464" w:rsidRDefault="00595338"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1">
    <w:p w14:paraId="15B0D053" w14:textId="4BD47FC9" w:rsidR="00595338" w:rsidRPr="00217126" w:rsidRDefault="00595338"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2">
    <w:p w14:paraId="6ED52614" w14:textId="718C20BD" w:rsidR="00595338" w:rsidRPr="00A11896" w:rsidRDefault="00595338"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3">
    <w:p w14:paraId="15B0D054" w14:textId="63DA5B0B" w:rsidR="00595338" w:rsidRPr="00781464" w:rsidRDefault="00595338"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4">
    <w:p w14:paraId="15B0D057" w14:textId="77777777" w:rsidR="00595338" w:rsidRPr="00781464" w:rsidRDefault="00595338"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5">
    <w:p w14:paraId="1DF73A09" w14:textId="7CFBD96B" w:rsidR="00595338" w:rsidRPr="00965E93" w:rsidRDefault="00595338"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6">
    <w:p w14:paraId="15B0D058" w14:textId="3520F057" w:rsidR="00595338" w:rsidRPr="00781464" w:rsidRDefault="00595338"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7">
    <w:p w14:paraId="1104FAE7" w14:textId="5D595C64" w:rsidR="00595338" w:rsidRPr="006B39C5" w:rsidRDefault="00595338"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8">
    <w:p w14:paraId="63BAC520" w14:textId="77777777" w:rsidR="00595338" w:rsidRPr="00F72B7B" w:rsidRDefault="00595338" w:rsidP="00595338">
      <w:pPr>
        <w:pStyle w:val="Textpoznmkypodiarou"/>
        <w:jc w:val="both"/>
        <w:rPr>
          <w:ins w:id="479" w:author="Zuzana Hušeková" w:date="2018-02-05T14:38:00Z"/>
          <w:lang w:val="sk-SK"/>
        </w:rPr>
      </w:pPr>
      <w:ins w:id="480" w:author="Zuzana Hušeková" w:date="2018-02-05T14:38:00Z">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ins>
    </w:p>
  </w:footnote>
  <w:footnote w:id="39">
    <w:p w14:paraId="6F252EC1" w14:textId="562578A6" w:rsidR="00595338" w:rsidRPr="006B39C5" w:rsidRDefault="00595338"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0">
    <w:p w14:paraId="61370CB0" w14:textId="25370A4A" w:rsidR="00595338" w:rsidRPr="00373D64" w:rsidRDefault="00595338"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1">
    <w:p w14:paraId="720D17A6" w14:textId="7292667F" w:rsidR="00595338" w:rsidRPr="003E064C" w:rsidRDefault="00595338"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595338" w:rsidRPr="00095609" w:rsidRDefault="00595338" w:rsidP="00095609">
      <w:pPr>
        <w:pStyle w:val="Textpoznmkypodiarou"/>
        <w:spacing w:after="0"/>
        <w:jc w:val="both"/>
        <w:rPr>
          <w:lang w:val="sk-SK"/>
        </w:rPr>
      </w:pPr>
    </w:p>
  </w:footnote>
  <w:footnote w:id="42">
    <w:p w14:paraId="15B0D059" w14:textId="77777777" w:rsidR="00595338" w:rsidRPr="00781464" w:rsidRDefault="00595338"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3">
    <w:p w14:paraId="11DF192B" w14:textId="4BA7ECC3" w:rsidR="00595338" w:rsidRPr="00FA4BEA" w:rsidRDefault="00595338"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4">
    <w:p w14:paraId="15B0D05A" w14:textId="7947318F" w:rsidR="00595338" w:rsidRPr="00781464" w:rsidRDefault="00595338"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5">
    <w:p w14:paraId="5F465AFE" w14:textId="77777777" w:rsidR="00595338" w:rsidRPr="000906F9" w:rsidRDefault="00595338"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6">
    <w:p w14:paraId="7B1FDF60" w14:textId="6901DE14" w:rsidR="00595338" w:rsidRPr="009E43CF" w:rsidRDefault="00595338"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7">
    <w:p w14:paraId="392A5875" w14:textId="0224B09E" w:rsidR="00595338" w:rsidRPr="001277DD" w:rsidRDefault="00595338"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8">
    <w:p w14:paraId="6828B4BE" w14:textId="0DA23FBE" w:rsidR="00595338" w:rsidRPr="001277DD" w:rsidRDefault="00595338"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9">
    <w:p w14:paraId="13F3712B" w14:textId="6F4A16BE" w:rsidR="00595338" w:rsidRPr="001277DD" w:rsidRDefault="00595338"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0">
    <w:p w14:paraId="1E686EDE" w14:textId="337846B9" w:rsidR="00595338" w:rsidRPr="001277DD" w:rsidRDefault="00595338"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1">
    <w:p w14:paraId="79AAA795" w14:textId="580F03A9" w:rsidR="00595338" w:rsidRPr="001277DD" w:rsidRDefault="00595338"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2">
    <w:p w14:paraId="087549A4" w14:textId="77777777" w:rsidR="00595338" w:rsidRPr="00B842F0" w:rsidRDefault="00595338"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595338" w:rsidRPr="00B842F0" w:rsidRDefault="00595338"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595338" w:rsidRPr="00B842F0" w:rsidRDefault="00595338"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595338" w:rsidRPr="00B842F0" w:rsidRDefault="00595338"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595338" w:rsidRPr="00B842F0" w:rsidRDefault="00595338"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3">
    <w:p w14:paraId="31260C87" w14:textId="0DD21C91" w:rsidR="00595338" w:rsidRPr="00781464" w:rsidRDefault="00595338"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4">
    <w:p w14:paraId="00622873" w14:textId="7F0D9A81" w:rsidR="00595338" w:rsidRPr="00E313A0" w:rsidRDefault="00595338"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5">
    <w:p w14:paraId="40D95AE2" w14:textId="4584AF9D" w:rsidR="00595338" w:rsidRPr="00E313A0" w:rsidRDefault="00595338"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6">
    <w:p w14:paraId="6617070E" w14:textId="77777777" w:rsidR="00595338" w:rsidRPr="000906F9" w:rsidRDefault="00595338"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7">
    <w:p w14:paraId="1C7694DB" w14:textId="7336DB3B" w:rsidR="00595338" w:rsidRPr="000906F9" w:rsidRDefault="00595338"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8">
    <w:p w14:paraId="291DBE95" w14:textId="77777777" w:rsidR="00595338" w:rsidRPr="00FC5FD7" w:rsidRDefault="00595338"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9">
    <w:p w14:paraId="31437D07" w14:textId="77777777" w:rsidR="00595338" w:rsidRPr="006A1470" w:rsidRDefault="00595338"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0">
    <w:p w14:paraId="15B0D05F" w14:textId="003D1A60" w:rsidR="00595338" w:rsidRPr="00FC5FD7" w:rsidRDefault="00595338"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1">
    <w:p w14:paraId="05C7BE49" w14:textId="77777777" w:rsidR="00595338" w:rsidRPr="00B17F6F" w:rsidRDefault="00595338"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595338" w:rsidRPr="00B17F6F" w:rsidRDefault="00595338"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595338" w:rsidRPr="00781464" w:rsidRDefault="00595338" w:rsidP="00A571FE">
      <w:pPr>
        <w:pStyle w:val="Textpoznmkypodiarou"/>
        <w:spacing w:after="0"/>
        <w:jc w:val="both"/>
        <w:rPr>
          <w:lang w:val="sk-SK"/>
        </w:rPr>
      </w:pPr>
      <w:r w:rsidRPr="00B17F6F">
        <w:rPr>
          <w:lang w:val="sk-SK"/>
        </w:rPr>
        <w:t>oprávnené výdavky.</w:t>
      </w:r>
    </w:p>
  </w:footnote>
  <w:footnote w:id="62">
    <w:p w14:paraId="4E764AFB" w14:textId="77777777" w:rsidR="00595338" w:rsidRPr="00781464" w:rsidRDefault="00595338"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3">
    <w:p w14:paraId="15B0D066" w14:textId="2C05B0B8" w:rsidR="00595338" w:rsidRPr="001A480A" w:rsidRDefault="00595338"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4">
    <w:p w14:paraId="15B0D067" w14:textId="77777777" w:rsidR="00595338" w:rsidRPr="00B05B2F" w:rsidRDefault="00595338"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595338" w:rsidRPr="00781464" w:rsidRDefault="00595338" w:rsidP="00380BFB">
      <w:pPr>
        <w:pStyle w:val="Textpoznmkypodiarou"/>
        <w:spacing w:after="0"/>
        <w:rPr>
          <w:lang w:val="sk-SK"/>
        </w:rPr>
      </w:pPr>
      <w:r w:rsidRPr="00B05B2F">
        <w:rPr>
          <w:lang w:val="sk-SK"/>
        </w:rPr>
        <w:t>potrebné dodržať preukázateľnosť vykonaných aktivít.</w:t>
      </w:r>
    </w:p>
  </w:footnote>
  <w:footnote w:id="65">
    <w:p w14:paraId="06E2ED90" w14:textId="43297A1D" w:rsidR="00595338" w:rsidRPr="004D6B4F" w:rsidRDefault="00595338"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6">
    <w:p w14:paraId="19B9D426" w14:textId="27258718" w:rsidR="00595338" w:rsidRPr="00781464" w:rsidRDefault="00595338"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7">
    <w:p w14:paraId="0817A4A1" w14:textId="1A855362" w:rsidR="00595338" w:rsidRPr="003429D2" w:rsidRDefault="00595338"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8">
    <w:p w14:paraId="15B0D06C" w14:textId="4DF46636" w:rsidR="00595338" w:rsidRPr="00781464" w:rsidRDefault="00595338"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9">
    <w:p w14:paraId="5383D546" w14:textId="42359601" w:rsidR="00595338" w:rsidRPr="0038758F" w:rsidRDefault="00595338"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0">
    <w:p w14:paraId="639E05D2" w14:textId="4F73C708" w:rsidR="00595338" w:rsidRPr="003429D2" w:rsidRDefault="00595338"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1">
    <w:p w14:paraId="475D37DC" w14:textId="3369C9B7" w:rsidR="00595338" w:rsidRPr="00461B6C" w:rsidRDefault="00595338"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2">
    <w:p w14:paraId="15B0D06D" w14:textId="241E334B" w:rsidR="00595338" w:rsidRPr="00781464" w:rsidRDefault="00595338"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3">
    <w:p w14:paraId="555C10EE" w14:textId="3E1D0518" w:rsidR="00595338" w:rsidRPr="00CA3187" w:rsidRDefault="00595338"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4">
    <w:p w14:paraId="15B0D06E" w14:textId="1432DF3D" w:rsidR="00595338" w:rsidRPr="00781464" w:rsidRDefault="00595338"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5">
    <w:p w14:paraId="2B276AB5" w14:textId="397ACCD9" w:rsidR="00595338" w:rsidRPr="00781464" w:rsidRDefault="00595338"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6">
    <w:p w14:paraId="755F241A" w14:textId="46ADDA99" w:rsidR="00595338" w:rsidRPr="008148BC" w:rsidRDefault="00595338"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7">
    <w:p w14:paraId="352BBF2C" w14:textId="0CC73BB3" w:rsidR="00595338" w:rsidRPr="004721E4" w:rsidRDefault="00595338"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8">
    <w:p w14:paraId="506C2239" w14:textId="5249F07B" w:rsidR="00595338" w:rsidRPr="00575B29" w:rsidRDefault="00595338"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79">
    <w:p w14:paraId="79FE0875" w14:textId="799B9032" w:rsidR="00595338" w:rsidRPr="00022FA0" w:rsidRDefault="00595338"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0">
    <w:p w14:paraId="577635DC" w14:textId="77777777" w:rsidR="00595338" w:rsidRPr="00781464" w:rsidRDefault="00595338"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1">
    <w:p w14:paraId="6CFD1AA0" w14:textId="77777777" w:rsidR="00595338" w:rsidRPr="00781464" w:rsidRDefault="00595338"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2">
    <w:p w14:paraId="44F366EF" w14:textId="77777777" w:rsidR="00595338" w:rsidRDefault="00595338"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3">
    <w:p w14:paraId="4A03CEAC" w14:textId="371180BE" w:rsidR="00595338" w:rsidRPr="00575B29" w:rsidRDefault="00595338"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4">
    <w:p w14:paraId="15B0D07C" w14:textId="0E8FE813" w:rsidR="00595338" w:rsidRPr="00781464" w:rsidRDefault="00595338"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5">
    <w:p w14:paraId="1306BB0F" w14:textId="60C18774" w:rsidR="00595338" w:rsidRPr="00CE0C11" w:rsidRDefault="00595338"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6">
    <w:p w14:paraId="76D67EC7" w14:textId="6F6AA112" w:rsidR="00595338" w:rsidRPr="00781464" w:rsidRDefault="00595338"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7">
    <w:p w14:paraId="225B6A27" w14:textId="77777777" w:rsidR="00595338" w:rsidRPr="00781464" w:rsidRDefault="00595338"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8">
    <w:p w14:paraId="15B0D088" w14:textId="77777777" w:rsidR="00595338" w:rsidRPr="000906F9" w:rsidRDefault="00595338"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9">
    <w:p w14:paraId="3416CD36" w14:textId="77777777" w:rsidR="00595338" w:rsidRPr="00B17F6F" w:rsidRDefault="00595338"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595338" w:rsidRPr="00B17F6F" w:rsidRDefault="00595338"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595338" w:rsidRPr="00781464" w:rsidRDefault="00595338" w:rsidP="007F5D12">
      <w:pPr>
        <w:pStyle w:val="Textpoznmkypodiarou"/>
        <w:spacing w:after="0"/>
        <w:jc w:val="both"/>
        <w:rPr>
          <w:lang w:val="sk-SK"/>
        </w:rPr>
      </w:pPr>
      <w:r w:rsidRPr="00B17F6F">
        <w:rPr>
          <w:lang w:val="sk-SK"/>
        </w:rPr>
        <w:t>oprávnené výdavky.</w:t>
      </w:r>
    </w:p>
  </w:footnote>
  <w:footnote w:id="90">
    <w:p w14:paraId="260E978A" w14:textId="75F238CE" w:rsidR="00595338" w:rsidRPr="008D099D" w:rsidRDefault="00595338"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1">
    <w:p w14:paraId="15B0D08D" w14:textId="77777777" w:rsidR="00595338" w:rsidRPr="00F30188" w:rsidRDefault="00595338"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2">
    <w:p w14:paraId="15B0D090" w14:textId="40BA5B11" w:rsidR="00595338" w:rsidRPr="00F13B43" w:rsidRDefault="00595338"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3">
    <w:p w14:paraId="4421A3B9" w14:textId="496A552C" w:rsidR="00595338" w:rsidRPr="00A03585" w:rsidRDefault="00595338"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4">
    <w:p w14:paraId="15B0D093" w14:textId="35E8D998" w:rsidR="00595338" w:rsidRPr="00545058" w:rsidRDefault="00595338"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5">
    <w:p w14:paraId="15B0D094" w14:textId="77777777" w:rsidR="00595338" w:rsidRPr="007F13B7" w:rsidRDefault="00595338"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6">
    <w:p w14:paraId="7D61FA3E" w14:textId="4226FD2F" w:rsidR="00595338" w:rsidRPr="00040949" w:rsidRDefault="00595338">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7">
    <w:p w14:paraId="15B0D095" w14:textId="77777777" w:rsidR="00595338" w:rsidRPr="00DE6A57" w:rsidRDefault="00595338"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8">
    <w:p w14:paraId="5CB1F002" w14:textId="77777777" w:rsidR="00595338" w:rsidRPr="00121964" w:rsidRDefault="00595338" w:rsidP="00CB1E32">
      <w:pPr>
        <w:pStyle w:val="Textpoznmkypodiarou"/>
        <w:jc w:val="both"/>
        <w:rPr>
          <w:szCs w:val="16"/>
        </w:rPr>
      </w:pPr>
      <w:r>
        <w:rPr>
          <w:rStyle w:val="Odkaznapoznmkupodiarou"/>
        </w:rPr>
        <w:footnoteRef/>
      </w:r>
      <w:r>
        <w:t xml:space="preserve"> Podrobný  postup pre elektronické podanie </w:t>
      </w:r>
      <w:r w:rsidRPr="00121964">
        <w:rPr>
          <w:szCs w:val="16"/>
        </w:rPr>
        <w:t xml:space="preserve">ŽoNFP prostredníctvom elektronickej schránky bude  popísaný v pripravovanej príručke, ktorá bude zverejnená na webovom sídle OP EVS </w:t>
      </w:r>
      <w:hyperlink r:id="rId4" w:history="1">
        <w:r w:rsidRPr="00121964">
          <w:rPr>
            <w:rStyle w:val="Hypertextovprepojenie"/>
            <w:sz w:val="16"/>
            <w:szCs w:val="16"/>
          </w:rPr>
          <w:t>http://www.minv.sk/?aktualne-vyhlasene-vyzvania-1</w:t>
        </w:r>
      </w:hyperlink>
      <w:r w:rsidRPr="00121964">
        <w:rPr>
          <w:szCs w:val="16"/>
        </w:rPr>
        <w:t xml:space="preserve"> okamžite po jej schválení kompetentným orgánom</w:t>
      </w:r>
      <w:r w:rsidRPr="00121964">
        <w:rPr>
          <w:color w:val="FF0000"/>
          <w:szCs w:val="16"/>
        </w:rPr>
        <w:t>.</w:t>
      </w:r>
      <w:hyperlink r:id="rId5" w:history="1"/>
      <w:hyperlink r:id="rId6" w:history="1"/>
    </w:p>
  </w:footnote>
  <w:footnote w:id="99">
    <w:p w14:paraId="15B0D096" w14:textId="77777777" w:rsidR="00595338" w:rsidRPr="001E46F8" w:rsidRDefault="00595338"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0">
    <w:p w14:paraId="64C5AC75" w14:textId="62AEDD79" w:rsidR="00595338" w:rsidRPr="00C931D2" w:rsidRDefault="00595338"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101">
    <w:p w14:paraId="05178A9C" w14:textId="1DAC0AD9" w:rsidR="00595338" w:rsidRPr="006E4781" w:rsidRDefault="00595338">
      <w:pPr>
        <w:pStyle w:val="Textpoznmkypodiarou"/>
        <w:rPr>
          <w:lang w:val="sk-SK"/>
        </w:rPr>
      </w:pPr>
      <w:r>
        <w:rPr>
          <w:rStyle w:val="Odkaznapoznmkupodiarou"/>
        </w:rPr>
        <w:footnoteRef/>
      </w:r>
      <w:r>
        <w:t xml:space="preserve"> </w:t>
      </w:r>
      <w:r>
        <w:rPr>
          <w:lang w:val="sk-SK"/>
        </w:rPr>
        <w:t>Relevantné pre povinnosť podpísania a opečiatkovania ŽoNFP v prípadoch, že príloha je pevne zviazaná s predloženou ŽoNFP</w:t>
      </w:r>
    </w:p>
  </w:footnote>
  <w:footnote w:id="102">
    <w:p w14:paraId="32B0AA38" w14:textId="77777777" w:rsidR="00595338" w:rsidRPr="00251941" w:rsidRDefault="00595338"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7"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8" w:history="1">
        <w:r w:rsidRPr="00251941">
          <w:rPr>
            <w:rStyle w:val="Hypertextovprepojenie"/>
            <w:sz w:val="16"/>
            <w:szCs w:val="16"/>
            <w:lang w:val="sk-SK"/>
          </w:rPr>
          <w:t>http://www.gender.gov.sk/</w:t>
        </w:r>
      </w:hyperlink>
    </w:p>
    <w:p w14:paraId="3E7EFD69" w14:textId="77777777" w:rsidR="00595338" w:rsidRDefault="00595338" w:rsidP="003950CB">
      <w:pPr>
        <w:pStyle w:val="Textpoznmkypodiarou"/>
        <w:rPr>
          <w:lang w:val="sk-SK"/>
        </w:rPr>
      </w:pPr>
    </w:p>
    <w:p w14:paraId="28CC8188" w14:textId="77777777" w:rsidR="00595338" w:rsidRPr="003F5F8A" w:rsidRDefault="00595338"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595338" w:rsidRPr="00624DC2" w:rsidRDefault="00595338" w:rsidP="002B3DE0">
    <w:pPr>
      <w:pStyle w:val="Hlavika"/>
      <w:tabs>
        <w:tab w:val="clear" w:pos="4703"/>
        <w:tab w:val="clear" w:pos="9406"/>
        <w:tab w:val="left" w:pos="1763"/>
      </w:tabs>
      <w:rPr>
        <w:lang w:val="en-GB"/>
      </w:rPr>
    </w:pPr>
    <w:r>
      <w:rPr>
        <w:lang w:val="en-GB"/>
      </w:rPr>
      <w:tab/>
    </w:r>
  </w:p>
  <w:p w14:paraId="15B0D031" w14:textId="77777777" w:rsidR="00595338" w:rsidRDefault="0059533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4">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7">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1">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8"/>
  </w:num>
  <w:num w:numId="3">
    <w:abstractNumId w:val="36"/>
  </w:num>
  <w:num w:numId="4">
    <w:abstractNumId w:val="3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9"/>
  </w:num>
  <w:num w:numId="8">
    <w:abstractNumId w:val="15"/>
  </w:num>
  <w:num w:numId="9">
    <w:abstractNumId w:val="48"/>
  </w:num>
  <w:num w:numId="10">
    <w:abstractNumId w:val="28"/>
  </w:num>
  <w:num w:numId="11">
    <w:abstractNumId w:val="1"/>
  </w:num>
  <w:num w:numId="12">
    <w:abstractNumId w:val="11"/>
  </w:num>
  <w:num w:numId="13">
    <w:abstractNumId w:val="33"/>
  </w:num>
  <w:num w:numId="14">
    <w:abstractNumId w:val="5"/>
  </w:num>
  <w:num w:numId="15">
    <w:abstractNumId w:val="23"/>
  </w:num>
  <w:num w:numId="16">
    <w:abstractNumId w:val="26"/>
  </w:num>
  <w:num w:numId="17">
    <w:abstractNumId w:val="7"/>
  </w:num>
  <w:num w:numId="18">
    <w:abstractNumId w:val="6"/>
  </w:num>
  <w:num w:numId="19">
    <w:abstractNumId w:val="47"/>
  </w:num>
  <w:num w:numId="20">
    <w:abstractNumId w:val="29"/>
  </w:num>
  <w:num w:numId="21">
    <w:abstractNumId w:val="0"/>
  </w:num>
  <w:num w:numId="22">
    <w:abstractNumId w:val="38"/>
  </w:num>
  <w:num w:numId="23">
    <w:abstractNumId w:val="9"/>
  </w:num>
  <w:num w:numId="24">
    <w:abstractNumId w:val="46"/>
  </w:num>
  <w:num w:numId="25">
    <w:abstractNumId w:val="40"/>
  </w:num>
  <w:num w:numId="26">
    <w:abstractNumId w:val="43"/>
  </w:num>
  <w:num w:numId="27">
    <w:abstractNumId w:val="4"/>
  </w:num>
  <w:num w:numId="28">
    <w:abstractNumId w:val="12"/>
  </w:num>
  <w:num w:numId="29">
    <w:abstractNumId w:val="52"/>
  </w:num>
  <w:num w:numId="30">
    <w:abstractNumId w:val="14"/>
  </w:num>
  <w:num w:numId="31">
    <w:abstractNumId w:val="50"/>
  </w:num>
  <w:num w:numId="32">
    <w:abstractNumId w:val="41"/>
  </w:num>
  <w:num w:numId="33">
    <w:abstractNumId w:val="18"/>
  </w:num>
  <w:num w:numId="34">
    <w:abstractNumId w:val="2"/>
  </w:num>
  <w:num w:numId="35">
    <w:abstractNumId w:val="32"/>
  </w:num>
  <w:num w:numId="36">
    <w:abstractNumId w:val="17"/>
  </w:num>
  <w:num w:numId="37">
    <w:abstractNumId w:val="35"/>
  </w:num>
  <w:num w:numId="38">
    <w:abstractNumId w:val="51"/>
  </w:num>
  <w:num w:numId="39">
    <w:abstractNumId w:val="19"/>
  </w:num>
  <w:num w:numId="40">
    <w:abstractNumId w:val="30"/>
  </w:num>
  <w:num w:numId="41">
    <w:abstractNumId w:val="21"/>
  </w:num>
  <w:num w:numId="42">
    <w:abstractNumId w:val="44"/>
  </w:num>
  <w:num w:numId="43">
    <w:abstractNumId w:val="22"/>
  </w:num>
  <w:num w:numId="44">
    <w:abstractNumId w:val="3"/>
  </w:num>
  <w:num w:numId="45">
    <w:abstractNumId w:val="16"/>
  </w:num>
  <w:num w:numId="46">
    <w:abstractNumId w:val="27"/>
  </w:num>
  <w:num w:numId="47">
    <w:abstractNumId w:val="31"/>
  </w:num>
  <w:num w:numId="48">
    <w:abstractNumId w:val="20"/>
  </w:num>
  <w:num w:numId="49">
    <w:abstractNumId w:val="13"/>
  </w:num>
  <w:num w:numId="50">
    <w:abstractNumId w:val="42"/>
  </w:num>
  <w:num w:numId="51">
    <w:abstractNumId w:val="24"/>
  </w:num>
  <w:num w:numId="52">
    <w:abstractNumId w:val="34"/>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Milan Matovič">
    <w15:presenceInfo w15:providerId="None" w15:userId="Milan Matovič"/>
  </w15:person>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443C"/>
    <w:rsid w:val="0025493B"/>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5B7"/>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387"/>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3568"/>
    <w:rsid w:val="00584A0A"/>
    <w:rsid w:val="00584E55"/>
    <w:rsid w:val="005851F0"/>
    <w:rsid w:val="00585CBF"/>
    <w:rsid w:val="005861F6"/>
    <w:rsid w:val="00586C59"/>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B1"/>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B7BE0"/>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983"/>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4704"/>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FE5"/>
    <w:rsid w:val="00C64049"/>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31DF"/>
    <w:rsid w:val="00C7374E"/>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9AC"/>
    <w:rsid w:val="00D47AD3"/>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08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FC7"/>
    <w:rsid w:val="00EF7FB2"/>
    <w:rsid w:val="00EF7FDA"/>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3C63"/>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1BB"/>
    <w:rsid w:val="00F73DBC"/>
    <w:rsid w:val="00F74B24"/>
    <w:rsid w:val="00F751E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gender.gov.sk/" TargetMode="External"/><Relationship Id="rId3" Type="http://schemas.openxmlformats.org/officeDocument/2006/relationships/hyperlink" Target="http://ec.europa.eu/chafea/documents/consumers/exo-2015-rules-reimbursement_en.pdf" TargetMode="External"/><Relationship Id="rId7" Type="http://schemas.openxmlformats.org/officeDocument/2006/relationships/hyperlink" Target="http://hpur.vlada.gov.sk/domov/"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6" Type="http://schemas.openxmlformats.org/officeDocument/2006/relationships/hyperlink" Target="http://www.opevs.eu/" TargetMode="External"/><Relationship Id="rId5" Type="http://schemas.openxmlformats.org/officeDocument/2006/relationships/hyperlink" Target="http://www.opevs.eu/" TargetMode="External"/><Relationship Id="rId4" Type="http://schemas.openxmlformats.org/officeDocument/2006/relationships/hyperlink" Target="http://www.minv.sk/?aktualne-vyhlasene-vyzvania-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948C265-8200-4256-BD3B-8E5FDC2B2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87</Pages>
  <Words>34077</Words>
  <Characters>194239</Characters>
  <Application>Microsoft Office Word</Application>
  <DocSecurity>0</DocSecurity>
  <Lines>1618</Lines>
  <Paragraphs>455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227861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12</cp:revision>
  <cp:lastPrinted>2017-01-17T14:22:00Z</cp:lastPrinted>
  <dcterms:created xsi:type="dcterms:W3CDTF">2017-11-28T08:42:00Z</dcterms:created>
  <dcterms:modified xsi:type="dcterms:W3CDTF">2018-02-06T09:36:00Z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